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4E8B5F" w14:textId="77777777" w:rsidR="00857962" w:rsidRPr="00371BEF" w:rsidRDefault="002D6AE7" w:rsidP="00870A1B">
      <w:pPr>
        <w:pStyle w:val="Rubrik"/>
      </w:pPr>
      <w:bookmarkStart w:id="0" w:name="_Toc417493760"/>
      <w:bookmarkStart w:id="1" w:name="_Toc417494418"/>
      <w:bookmarkStart w:id="2" w:name="_Toc436400088"/>
      <w:r>
        <w:rPr>
          <w:noProof/>
          <w:lang w:val="sv-SE" w:eastAsia="sv-SE"/>
        </w:rPr>
        <mc:AlternateContent>
          <mc:Choice Requires="wps">
            <w:drawing>
              <wp:anchor distT="0" distB="0" distL="114300" distR="114300" simplePos="0" relativeHeight="251657728" behindDoc="0" locked="0" layoutInCell="1" allowOverlap="1" wp14:anchorId="1B84B697" wp14:editId="4D5D7CF8">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5D8367" w14:textId="77777777" w:rsidR="001E01B8" w:rsidRDefault="001E01B8"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84B697"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nJ5wAIAAM0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BxQr6rWsn0HJTrMgQhiAIDG7Wh2iEeZJhvWPLVUMo+6jgAeRhISAybgDiecRHNS5ZX1uoaJqJYwp&#10;g9G0zc00tLaD4psWgk1PUMg7eEQNd4I+JXZ4ejAzXF2H+WaH0vnZeZ2m8PI3AA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p1pyecACAADNBQAADgAAAAAAAAAAAAAAAAAuAgAAZHJzL2Uyb0RvYy54bWxQSwECLQAUAAYACAAA&#10;ACEA6dcC1N0AAAAJAQAADwAAAAAAAAAAAAAAAAAaBQAAZHJzL2Rvd25yZXYueG1sUEsFBgAAAAAE&#10;AAQA8wAAACQGAAAAAA==&#10;" filled="f" fillcolor="#0c9" stroked="f">
                <v:textbox style="layout-flow:vertical;mso-layout-flow-alt:bottom-to-top">
                  <w:txbxContent>
                    <w:p w14:paraId="765D8367" w14:textId="77777777" w:rsidR="001E01B8" w:rsidRDefault="001E01B8"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mc:Fallback>
        </mc:AlternateContent>
      </w:r>
      <w:r>
        <w:rPr>
          <w:noProof/>
          <w:lang w:val="sv-SE" w:eastAsia="sv-SE"/>
        </w:rPr>
        <mc:AlternateContent>
          <mc:Choice Requires="wps">
            <w:drawing>
              <wp:anchor distT="0" distB="0" distL="114299" distR="114299" simplePos="0" relativeHeight="251659776" behindDoc="0" locked="0" layoutInCell="1" allowOverlap="1" wp14:anchorId="16902630" wp14:editId="3315CF16">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B0112B"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mc:Fallback>
        </mc:AlternateContent>
      </w:r>
      <w:r>
        <w:rPr>
          <w:noProof/>
          <w:lang w:val="sv-SE" w:eastAsia="sv-SE"/>
        </w:rPr>
        <mc:AlternateContent>
          <mc:Choice Requires="wps">
            <w:drawing>
              <wp:anchor distT="0" distB="0" distL="114299" distR="114299" simplePos="0" relativeHeight="251660800" behindDoc="0" locked="0" layoutInCell="1" allowOverlap="1" wp14:anchorId="66B65C0D" wp14:editId="7CF64F7D">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9B6D82" id="Line 11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mc:Fallback>
        </mc:AlternateContent>
      </w:r>
      <w:r>
        <w:rPr>
          <w:noProof/>
          <w:lang w:val="sv-SE" w:eastAsia="sv-SE"/>
        </w:rPr>
        <mc:AlternateContent>
          <mc:Choice Requires="wps">
            <w:drawing>
              <wp:anchor distT="0" distB="0" distL="114300" distR="114300" simplePos="0" relativeHeight="251658752" behindDoc="0" locked="0" layoutInCell="1" allowOverlap="1" wp14:anchorId="1054566A" wp14:editId="0E83D87C">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609025" w14:textId="77777777" w:rsidR="001E01B8" w:rsidRDefault="001E01B8"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54566A" id="Text Box 115" o:spid="_x0000_s1027"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5wfc7xAIAANQFAAAOAAAAAAAAAAAAAAAAAC4CAABkcnMvZTJvRG9jLnhtbFBLAQItABQABgAI&#10;AAAAIQBo0c8D2wAAAAcBAAAPAAAAAAAAAAAAAAAAAB4FAABkcnMvZG93bnJldi54bWxQSwUGAAAA&#10;AAQABADzAAAAJgYAAAAA&#10;" filled="f" fillcolor="#0c9" stroked="f">
                <v:textbox style="layout-flow:vertical;mso-layout-flow-alt:bottom-to-top">
                  <w:txbxContent>
                    <w:p w14:paraId="63609025" w14:textId="77777777" w:rsidR="001E01B8" w:rsidRDefault="001E01B8"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Pr>
          <w:noProof/>
          <w:lang w:val="sv-SE" w:eastAsia="sv-SE"/>
        </w:rPr>
        <mc:AlternateContent>
          <mc:Choice Requires="wps">
            <w:drawing>
              <wp:anchor distT="0" distB="0" distL="114300" distR="114300" simplePos="0" relativeHeight="251656704" behindDoc="0" locked="0" layoutInCell="1" allowOverlap="1" wp14:anchorId="7314B475" wp14:editId="7C5BDB2B">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1303BC" w14:textId="77777777" w:rsidR="001E01B8" w:rsidRPr="00460028" w:rsidRDefault="001E01B8" w:rsidP="00460028">
                            <w:pPr>
                              <w:autoSpaceDE w:val="0"/>
                              <w:autoSpaceDN w:val="0"/>
                              <w:adjustRightInd w:val="0"/>
                              <w:jc w:val="center"/>
                              <w:rPr>
                                <w:color w:val="000000"/>
                                <w:sz w:val="20"/>
                                <w:szCs w:val="18"/>
                                <w:lang w:val="fr-FR"/>
                              </w:rPr>
                            </w:pPr>
                            <w:r>
                              <w:rPr>
                                <w:color w:val="000000"/>
                                <w:sz w:val="20"/>
                                <w:szCs w:val="18"/>
                                <w:lang w:val="fr-FR"/>
                              </w:rPr>
                              <w:t>10, rue des Gaudines</w:t>
                            </w:r>
                          </w:p>
                          <w:p w14:paraId="47834932" w14:textId="77777777" w:rsidR="001E01B8" w:rsidRDefault="001E01B8"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14:paraId="129BCD6C" w14:textId="77777777" w:rsidR="001E01B8" w:rsidRDefault="001E01B8" w:rsidP="00460028">
                            <w:pPr>
                              <w:autoSpaceDE w:val="0"/>
                              <w:autoSpaceDN w:val="0"/>
                              <w:adjustRightInd w:val="0"/>
                              <w:jc w:val="center"/>
                              <w:rPr>
                                <w:color w:val="000000"/>
                                <w:sz w:val="20"/>
                                <w:szCs w:val="18"/>
                              </w:rPr>
                            </w:pPr>
                            <w:r>
                              <w:rPr>
                                <w:color w:val="000000"/>
                                <w:sz w:val="20"/>
                                <w:szCs w:val="18"/>
                              </w:rPr>
                              <w:t>Telephone: +33 1 34 51 70 01  Fax:  +33 1 34 51 82 05</w:t>
                            </w:r>
                          </w:p>
                          <w:p w14:paraId="7E245BEE" w14:textId="77777777" w:rsidR="001E01B8" w:rsidRDefault="001E01B8" w:rsidP="00B534F2">
                            <w:pPr>
                              <w:autoSpaceDE w:val="0"/>
                              <w:autoSpaceDN w:val="0"/>
                              <w:adjustRightInd w:val="0"/>
                              <w:jc w:val="center"/>
                              <w:rPr>
                                <w:color w:val="000000"/>
                                <w:sz w:val="18"/>
                                <w:szCs w:val="18"/>
                                <w:lang w:val="fr-FR"/>
                              </w:rPr>
                            </w:pPr>
                            <w:r>
                              <w:rPr>
                                <w:color w:val="000000"/>
                                <w:sz w:val="20"/>
                                <w:szCs w:val="18"/>
                              </w:rPr>
                              <w:t xml:space="preserve">e-mail:  </w:t>
                            </w:r>
                            <w:hyperlink r:id="rId8" w:history="1">
                              <w:r w:rsidRPr="00713387">
                                <w:rPr>
                                  <w:rStyle w:val="Hyperl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9" w:history="1">
                              <w:r w:rsidRPr="00126198">
                                <w:rPr>
                                  <w:rStyle w:val="Hyperlnk"/>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4B475"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DybPYFvgIAAMIFAAAOAAAAAAAAAAAAAAAAAC4CAABkcnMvZTJvRG9jLnhtbFBLAQItABQABgAI&#10;AAAAIQChOP1k4QAAAA0BAAAPAAAAAAAAAAAAAAAAABgFAABkcnMvZG93bnJldi54bWxQSwUGAAAA&#10;AAQABADzAAAAJgYAAAAA&#10;" filled="f" fillcolor="#0c9" stroked="f">
                <v:textbox>
                  <w:txbxContent>
                    <w:p w14:paraId="6F1303BC" w14:textId="77777777" w:rsidR="001E01B8" w:rsidRPr="00460028" w:rsidRDefault="001E01B8" w:rsidP="00460028">
                      <w:pPr>
                        <w:autoSpaceDE w:val="0"/>
                        <w:autoSpaceDN w:val="0"/>
                        <w:adjustRightInd w:val="0"/>
                        <w:jc w:val="center"/>
                        <w:rPr>
                          <w:color w:val="000000"/>
                          <w:sz w:val="20"/>
                          <w:szCs w:val="18"/>
                          <w:lang w:val="fr-FR"/>
                        </w:rPr>
                      </w:pPr>
                      <w:r>
                        <w:rPr>
                          <w:color w:val="000000"/>
                          <w:sz w:val="20"/>
                          <w:szCs w:val="18"/>
                          <w:lang w:val="fr-FR"/>
                        </w:rPr>
                        <w:t>10, rue des Gaudines</w:t>
                      </w:r>
                    </w:p>
                    <w:p w14:paraId="47834932" w14:textId="77777777" w:rsidR="001E01B8" w:rsidRDefault="001E01B8"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14:paraId="129BCD6C" w14:textId="77777777" w:rsidR="001E01B8" w:rsidRDefault="001E01B8" w:rsidP="00460028">
                      <w:pPr>
                        <w:autoSpaceDE w:val="0"/>
                        <w:autoSpaceDN w:val="0"/>
                        <w:adjustRightInd w:val="0"/>
                        <w:jc w:val="center"/>
                        <w:rPr>
                          <w:color w:val="000000"/>
                          <w:sz w:val="20"/>
                          <w:szCs w:val="18"/>
                        </w:rPr>
                      </w:pPr>
                      <w:r>
                        <w:rPr>
                          <w:color w:val="000000"/>
                          <w:sz w:val="20"/>
                          <w:szCs w:val="18"/>
                        </w:rPr>
                        <w:t>Telephone: +33 1 34 51 70 01  Fax:  +33 1 34 51 82 05</w:t>
                      </w:r>
                    </w:p>
                    <w:p w14:paraId="7E245BEE" w14:textId="77777777" w:rsidR="001E01B8" w:rsidRDefault="001E01B8" w:rsidP="00B534F2">
                      <w:pPr>
                        <w:autoSpaceDE w:val="0"/>
                        <w:autoSpaceDN w:val="0"/>
                        <w:adjustRightInd w:val="0"/>
                        <w:jc w:val="center"/>
                        <w:rPr>
                          <w:color w:val="000000"/>
                          <w:sz w:val="18"/>
                          <w:szCs w:val="18"/>
                          <w:lang w:val="fr-FR"/>
                        </w:rPr>
                      </w:pPr>
                      <w:r>
                        <w:rPr>
                          <w:color w:val="000000"/>
                          <w:sz w:val="20"/>
                          <w:szCs w:val="18"/>
                        </w:rPr>
                        <w:t xml:space="preserve">e-mail:  </w:t>
                      </w:r>
                      <w:hyperlink r:id="rId10" w:history="1">
                        <w:r w:rsidRPr="00713387">
                          <w:rPr>
                            <w:rStyle w:val="Hyperl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1" w:history="1">
                        <w:r w:rsidRPr="00126198">
                          <w:rPr>
                            <w:rStyle w:val="Hyperlnk"/>
                            <w:sz w:val="20"/>
                            <w:szCs w:val="18"/>
                          </w:rPr>
                          <w:t>www.iala-aism.org</w:t>
                        </w:r>
                      </w:hyperlink>
                    </w:p>
                  </w:txbxContent>
                </v:textbox>
              </v:shape>
            </w:pict>
          </mc:Fallback>
        </mc:AlternateContent>
      </w:r>
      <w:r>
        <w:rPr>
          <w:noProof/>
          <w:lang w:val="sv-SE" w:eastAsia="sv-SE"/>
        </w:rPr>
        <w:drawing>
          <wp:anchor distT="0" distB="0" distL="114300" distR="114300" simplePos="0" relativeHeight="251655680" behindDoc="0" locked="0" layoutInCell="1" allowOverlap="1" wp14:anchorId="6AF40BC3" wp14:editId="2F741D85">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v-SE" w:eastAsia="sv-SE"/>
        </w:rPr>
        <mc:AlternateContent>
          <mc:Choice Requires="wps">
            <w:drawing>
              <wp:anchor distT="0" distB="0" distL="114300" distR="114300" simplePos="0" relativeHeight="251654656" behindDoc="0" locked="0" layoutInCell="1" allowOverlap="1" wp14:anchorId="149D3D87" wp14:editId="6F4E1F15">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B32A84" w14:textId="77777777" w:rsidR="001E01B8" w:rsidRPr="00380C7B" w:rsidRDefault="001E01B8" w:rsidP="00460028">
                            <w:pPr>
                              <w:autoSpaceDE w:val="0"/>
                              <w:autoSpaceDN w:val="0"/>
                              <w:adjustRightInd w:val="0"/>
                              <w:jc w:val="center"/>
                              <w:rPr>
                                <w:b/>
                                <w:bCs/>
                                <w:color w:val="000000"/>
                                <w:sz w:val="36"/>
                                <w:szCs w:val="36"/>
                                <w:highlight w:val="yellow"/>
                              </w:rPr>
                            </w:pPr>
                            <w:r>
                              <w:rPr>
                                <w:b/>
                                <w:bCs/>
                                <w:color w:val="000000"/>
                                <w:sz w:val="36"/>
                                <w:szCs w:val="36"/>
                              </w:rPr>
                              <w:t xml:space="preserve">IALA Guideline No. </w:t>
                            </w:r>
                            <w:r w:rsidRPr="00380C7B">
                              <w:rPr>
                                <w:b/>
                                <w:bCs/>
                                <w:color w:val="000000"/>
                                <w:sz w:val="36"/>
                                <w:szCs w:val="36"/>
                                <w:highlight w:val="yellow"/>
                              </w:rPr>
                              <w:t>####</w:t>
                            </w:r>
                          </w:p>
                          <w:p w14:paraId="5D7306A2" w14:textId="77777777" w:rsidR="001E01B8" w:rsidRPr="00380C7B" w:rsidRDefault="001E01B8" w:rsidP="00460028">
                            <w:pPr>
                              <w:autoSpaceDE w:val="0"/>
                              <w:autoSpaceDN w:val="0"/>
                              <w:adjustRightInd w:val="0"/>
                              <w:jc w:val="center"/>
                              <w:rPr>
                                <w:b/>
                                <w:bCs/>
                                <w:color w:val="000000"/>
                                <w:sz w:val="36"/>
                                <w:szCs w:val="36"/>
                                <w:highlight w:val="yellow"/>
                              </w:rPr>
                            </w:pPr>
                          </w:p>
                          <w:p w14:paraId="20D25849" w14:textId="77777777" w:rsidR="001E01B8" w:rsidRPr="00380C7B" w:rsidRDefault="001E01B8"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On</w:t>
                            </w:r>
                          </w:p>
                          <w:p w14:paraId="40919D6B" w14:textId="77777777" w:rsidR="001E01B8" w:rsidRPr="00380C7B" w:rsidRDefault="001E01B8" w:rsidP="00460028">
                            <w:pPr>
                              <w:autoSpaceDE w:val="0"/>
                              <w:autoSpaceDN w:val="0"/>
                              <w:adjustRightInd w:val="0"/>
                              <w:jc w:val="center"/>
                              <w:rPr>
                                <w:b/>
                                <w:bCs/>
                                <w:color w:val="000000"/>
                                <w:sz w:val="36"/>
                                <w:szCs w:val="36"/>
                                <w:highlight w:val="yellow"/>
                              </w:rPr>
                            </w:pPr>
                          </w:p>
                          <w:p w14:paraId="2D50F4DA" w14:textId="77777777" w:rsidR="001E01B8" w:rsidRPr="00380C7B" w:rsidRDefault="006902BB" w:rsidP="00460028">
                            <w:pPr>
                              <w:autoSpaceDE w:val="0"/>
                              <w:autoSpaceDN w:val="0"/>
                              <w:adjustRightInd w:val="0"/>
                              <w:jc w:val="center"/>
                              <w:rPr>
                                <w:b/>
                                <w:bCs/>
                                <w:color w:val="000000"/>
                                <w:sz w:val="36"/>
                                <w:szCs w:val="36"/>
                                <w:highlight w:val="yellow"/>
                              </w:rPr>
                            </w:pPr>
                            <w:r>
                              <w:rPr>
                                <w:b/>
                                <w:bCs/>
                                <w:color w:val="000000"/>
                                <w:sz w:val="36"/>
                                <w:szCs w:val="36"/>
                                <w:highlight w:val="yellow"/>
                              </w:rPr>
                              <w:t>Marine beacon coverage prediction</w:t>
                            </w:r>
                          </w:p>
                          <w:p w14:paraId="15CE2704" w14:textId="77777777" w:rsidR="001E01B8" w:rsidRPr="00380C7B" w:rsidRDefault="001E01B8" w:rsidP="00460028">
                            <w:pPr>
                              <w:autoSpaceDE w:val="0"/>
                              <w:autoSpaceDN w:val="0"/>
                              <w:adjustRightInd w:val="0"/>
                              <w:jc w:val="center"/>
                              <w:rPr>
                                <w:b/>
                                <w:bCs/>
                                <w:color w:val="000000"/>
                                <w:sz w:val="36"/>
                                <w:szCs w:val="36"/>
                                <w:highlight w:val="yellow"/>
                              </w:rPr>
                            </w:pPr>
                          </w:p>
                          <w:p w14:paraId="20BB736F" w14:textId="77777777" w:rsidR="001E01B8" w:rsidRPr="00380C7B" w:rsidRDefault="001E01B8"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14:paraId="52483EE4" w14:textId="77777777" w:rsidR="001E01B8" w:rsidRPr="00380C7B" w:rsidRDefault="001E01B8" w:rsidP="00460028">
                            <w:pPr>
                              <w:autoSpaceDE w:val="0"/>
                              <w:autoSpaceDN w:val="0"/>
                              <w:adjustRightInd w:val="0"/>
                              <w:jc w:val="center"/>
                              <w:rPr>
                                <w:b/>
                                <w:bCs/>
                                <w:color w:val="000000"/>
                                <w:sz w:val="36"/>
                                <w:szCs w:val="36"/>
                                <w:highlight w:val="yellow"/>
                              </w:rPr>
                            </w:pPr>
                          </w:p>
                          <w:p w14:paraId="38A19B4D" w14:textId="77777777" w:rsidR="001E01B8" w:rsidRPr="00380C7B" w:rsidRDefault="001E01B8"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14:paraId="2ACFB716" w14:textId="77777777" w:rsidR="001E01B8" w:rsidRDefault="001E01B8" w:rsidP="00460028">
                            <w:pPr>
                              <w:autoSpaceDE w:val="0"/>
                              <w:autoSpaceDN w:val="0"/>
                              <w:adjustRightInd w:val="0"/>
                              <w:jc w:val="center"/>
                              <w:rPr>
                                <w:b/>
                                <w:bCs/>
                                <w:color w:val="000000"/>
                              </w:rPr>
                            </w:pPr>
                            <w:r w:rsidRPr="00380C7B">
                              <w:rPr>
                                <w:b/>
                                <w:bCs/>
                                <w:color w:val="000000"/>
                                <w:highlight w:val="yellow"/>
                              </w:rPr>
                              <w:t>[Previous Edition; Date issued]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9D3D87" id="Text Box 111" o:spid="_x0000_s1029"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14:paraId="7DB32A84" w14:textId="77777777" w:rsidR="001E01B8" w:rsidRPr="00380C7B" w:rsidRDefault="001E01B8" w:rsidP="00460028">
                      <w:pPr>
                        <w:autoSpaceDE w:val="0"/>
                        <w:autoSpaceDN w:val="0"/>
                        <w:adjustRightInd w:val="0"/>
                        <w:jc w:val="center"/>
                        <w:rPr>
                          <w:b/>
                          <w:bCs/>
                          <w:color w:val="000000"/>
                          <w:sz w:val="36"/>
                          <w:szCs w:val="36"/>
                          <w:highlight w:val="yellow"/>
                        </w:rPr>
                      </w:pPr>
                      <w:r>
                        <w:rPr>
                          <w:b/>
                          <w:bCs/>
                          <w:color w:val="000000"/>
                          <w:sz w:val="36"/>
                          <w:szCs w:val="36"/>
                        </w:rPr>
                        <w:t xml:space="preserve">IALA Guideline No. </w:t>
                      </w:r>
                      <w:r w:rsidRPr="00380C7B">
                        <w:rPr>
                          <w:b/>
                          <w:bCs/>
                          <w:color w:val="000000"/>
                          <w:sz w:val="36"/>
                          <w:szCs w:val="36"/>
                          <w:highlight w:val="yellow"/>
                        </w:rPr>
                        <w:t>####</w:t>
                      </w:r>
                    </w:p>
                    <w:p w14:paraId="5D7306A2" w14:textId="77777777" w:rsidR="001E01B8" w:rsidRPr="00380C7B" w:rsidRDefault="001E01B8" w:rsidP="00460028">
                      <w:pPr>
                        <w:autoSpaceDE w:val="0"/>
                        <w:autoSpaceDN w:val="0"/>
                        <w:adjustRightInd w:val="0"/>
                        <w:jc w:val="center"/>
                        <w:rPr>
                          <w:b/>
                          <w:bCs/>
                          <w:color w:val="000000"/>
                          <w:sz w:val="36"/>
                          <w:szCs w:val="36"/>
                          <w:highlight w:val="yellow"/>
                        </w:rPr>
                      </w:pPr>
                    </w:p>
                    <w:p w14:paraId="20D25849" w14:textId="77777777" w:rsidR="001E01B8" w:rsidRPr="00380C7B" w:rsidRDefault="001E01B8"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On</w:t>
                      </w:r>
                    </w:p>
                    <w:p w14:paraId="40919D6B" w14:textId="77777777" w:rsidR="001E01B8" w:rsidRPr="00380C7B" w:rsidRDefault="001E01B8" w:rsidP="00460028">
                      <w:pPr>
                        <w:autoSpaceDE w:val="0"/>
                        <w:autoSpaceDN w:val="0"/>
                        <w:adjustRightInd w:val="0"/>
                        <w:jc w:val="center"/>
                        <w:rPr>
                          <w:b/>
                          <w:bCs/>
                          <w:color w:val="000000"/>
                          <w:sz w:val="36"/>
                          <w:szCs w:val="36"/>
                          <w:highlight w:val="yellow"/>
                        </w:rPr>
                      </w:pPr>
                    </w:p>
                    <w:p w14:paraId="2D50F4DA" w14:textId="77777777" w:rsidR="001E01B8" w:rsidRPr="00380C7B" w:rsidRDefault="006902BB" w:rsidP="00460028">
                      <w:pPr>
                        <w:autoSpaceDE w:val="0"/>
                        <w:autoSpaceDN w:val="0"/>
                        <w:adjustRightInd w:val="0"/>
                        <w:jc w:val="center"/>
                        <w:rPr>
                          <w:b/>
                          <w:bCs/>
                          <w:color w:val="000000"/>
                          <w:sz w:val="36"/>
                          <w:szCs w:val="36"/>
                          <w:highlight w:val="yellow"/>
                        </w:rPr>
                      </w:pPr>
                      <w:r>
                        <w:rPr>
                          <w:b/>
                          <w:bCs/>
                          <w:color w:val="000000"/>
                          <w:sz w:val="36"/>
                          <w:szCs w:val="36"/>
                          <w:highlight w:val="yellow"/>
                        </w:rPr>
                        <w:t>Marine beacon coverage prediction</w:t>
                      </w:r>
                    </w:p>
                    <w:p w14:paraId="15CE2704" w14:textId="77777777" w:rsidR="001E01B8" w:rsidRPr="00380C7B" w:rsidRDefault="001E01B8" w:rsidP="00460028">
                      <w:pPr>
                        <w:autoSpaceDE w:val="0"/>
                        <w:autoSpaceDN w:val="0"/>
                        <w:adjustRightInd w:val="0"/>
                        <w:jc w:val="center"/>
                        <w:rPr>
                          <w:b/>
                          <w:bCs/>
                          <w:color w:val="000000"/>
                          <w:sz w:val="36"/>
                          <w:szCs w:val="36"/>
                          <w:highlight w:val="yellow"/>
                        </w:rPr>
                      </w:pPr>
                    </w:p>
                    <w:p w14:paraId="20BB736F" w14:textId="77777777" w:rsidR="001E01B8" w:rsidRPr="00380C7B" w:rsidRDefault="001E01B8"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14:paraId="52483EE4" w14:textId="77777777" w:rsidR="001E01B8" w:rsidRPr="00380C7B" w:rsidRDefault="001E01B8" w:rsidP="00460028">
                      <w:pPr>
                        <w:autoSpaceDE w:val="0"/>
                        <w:autoSpaceDN w:val="0"/>
                        <w:adjustRightInd w:val="0"/>
                        <w:jc w:val="center"/>
                        <w:rPr>
                          <w:b/>
                          <w:bCs/>
                          <w:color w:val="000000"/>
                          <w:sz w:val="36"/>
                          <w:szCs w:val="36"/>
                          <w:highlight w:val="yellow"/>
                        </w:rPr>
                      </w:pPr>
                    </w:p>
                    <w:p w14:paraId="38A19B4D" w14:textId="77777777" w:rsidR="001E01B8" w:rsidRPr="00380C7B" w:rsidRDefault="001E01B8"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14:paraId="2ACFB716" w14:textId="77777777" w:rsidR="001E01B8" w:rsidRDefault="001E01B8" w:rsidP="00460028">
                      <w:pPr>
                        <w:autoSpaceDE w:val="0"/>
                        <w:autoSpaceDN w:val="0"/>
                        <w:adjustRightInd w:val="0"/>
                        <w:jc w:val="center"/>
                        <w:rPr>
                          <w:b/>
                          <w:bCs/>
                          <w:color w:val="000000"/>
                        </w:rPr>
                      </w:pPr>
                      <w:r w:rsidRPr="00380C7B">
                        <w:rPr>
                          <w:b/>
                          <w:bCs/>
                          <w:color w:val="000000"/>
                          <w:highlight w:val="yellow"/>
                        </w:rPr>
                        <w:t>[Previous Edition; Date issued]</w:t>
                      </w:r>
                    </w:p>
                  </w:txbxContent>
                </v:textbox>
              </v:shape>
            </w:pict>
          </mc:Fallback>
        </mc:AlternateContent>
      </w:r>
      <w:r w:rsidR="00460028" w:rsidRPr="00371BEF">
        <w:br w:type="page"/>
      </w:r>
      <w:r w:rsidR="009A2C02" w:rsidRPr="00371BEF">
        <w:lastRenderedPageBreak/>
        <w:t>Document Revisions</w:t>
      </w:r>
      <w:r w:rsidR="00986D5A">
        <w:t xml:space="preserve"> (Title style)</w:t>
      </w:r>
      <w:bookmarkEnd w:id="0"/>
      <w:bookmarkEnd w:id="1"/>
      <w:bookmarkEnd w:id="2"/>
    </w:p>
    <w:p w14:paraId="2745ADC7" w14:textId="77777777" w:rsidR="00857962" w:rsidRPr="00371BEF" w:rsidRDefault="00857962" w:rsidP="00A163D8">
      <w:pPr>
        <w:pStyle w:val="Brd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14:paraId="6B9905AB" w14:textId="77777777">
        <w:tc>
          <w:tcPr>
            <w:tcW w:w="1908" w:type="dxa"/>
          </w:tcPr>
          <w:p w14:paraId="37288548" w14:textId="77777777" w:rsidR="00857962" w:rsidRPr="00371BEF" w:rsidRDefault="00857962" w:rsidP="00A163D8">
            <w:pPr>
              <w:spacing w:before="60" w:after="60"/>
              <w:jc w:val="center"/>
              <w:rPr>
                <w:b/>
                <w:bCs/>
              </w:rPr>
            </w:pPr>
            <w:r w:rsidRPr="00371BEF">
              <w:rPr>
                <w:b/>
                <w:bCs/>
              </w:rPr>
              <w:t>Date</w:t>
            </w:r>
          </w:p>
        </w:tc>
        <w:tc>
          <w:tcPr>
            <w:tcW w:w="3360" w:type="dxa"/>
          </w:tcPr>
          <w:p w14:paraId="288DFAC4" w14:textId="77777777" w:rsidR="00857962" w:rsidRPr="00371BEF" w:rsidRDefault="00857962" w:rsidP="00A163D8">
            <w:pPr>
              <w:spacing w:before="60" w:after="60"/>
              <w:jc w:val="center"/>
              <w:rPr>
                <w:b/>
                <w:bCs/>
              </w:rPr>
            </w:pPr>
            <w:r w:rsidRPr="00371BEF">
              <w:rPr>
                <w:b/>
                <w:bCs/>
              </w:rPr>
              <w:t>Page / Section Revised</w:t>
            </w:r>
          </w:p>
        </w:tc>
        <w:tc>
          <w:tcPr>
            <w:tcW w:w="4161" w:type="dxa"/>
          </w:tcPr>
          <w:p w14:paraId="69DA0259" w14:textId="77777777" w:rsidR="00857962" w:rsidRPr="00371BEF" w:rsidRDefault="00857962" w:rsidP="00A163D8">
            <w:pPr>
              <w:spacing w:before="60" w:after="60"/>
              <w:jc w:val="center"/>
              <w:rPr>
                <w:b/>
                <w:bCs/>
              </w:rPr>
            </w:pPr>
            <w:r w:rsidRPr="00371BEF">
              <w:rPr>
                <w:b/>
                <w:bCs/>
              </w:rPr>
              <w:t>Requirement for Revision</w:t>
            </w:r>
          </w:p>
        </w:tc>
      </w:tr>
      <w:tr w:rsidR="00857962" w:rsidRPr="00371BEF" w14:paraId="68BE5AEE" w14:textId="77777777" w:rsidTr="00B534F2">
        <w:trPr>
          <w:trHeight w:val="851"/>
        </w:trPr>
        <w:tc>
          <w:tcPr>
            <w:tcW w:w="1908" w:type="dxa"/>
            <w:vAlign w:val="center"/>
          </w:tcPr>
          <w:p w14:paraId="687B5C31" w14:textId="77777777" w:rsidR="00857962" w:rsidRPr="00371BEF" w:rsidRDefault="00857962" w:rsidP="00A163D8">
            <w:pPr>
              <w:spacing w:before="60" w:after="60"/>
              <w:rPr>
                <w:highlight w:val="yellow"/>
              </w:rPr>
            </w:pPr>
          </w:p>
        </w:tc>
        <w:tc>
          <w:tcPr>
            <w:tcW w:w="3360" w:type="dxa"/>
            <w:vAlign w:val="center"/>
          </w:tcPr>
          <w:p w14:paraId="5F8CB35E" w14:textId="77777777" w:rsidR="00857962" w:rsidRPr="00371BEF" w:rsidRDefault="00857962" w:rsidP="00A163D8">
            <w:pPr>
              <w:spacing w:before="60" w:after="60"/>
              <w:rPr>
                <w:highlight w:val="yellow"/>
              </w:rPr>
            </w:pPr>
          </w:p>
        </w:tc>
        <w:tc>
          <w:tcPr>
            <w:tcW w:w="4161" w:type="dxa"/>
            <w:vAlign w:val="center"/>
          </w:tcPr>
          <w:p w14:paraId="33CA08BF" w14:textId="77777777" w:rsidR="00857962" w:rsidRPr="00371BEF" w:rsidRDefault="00857962" w:rsidP="00A163D8">
            <w:pPr>
              <w:spacing w:before="60" w:after="60"/>
            </w:pPr>
          </w:p>
        </w:tc>
      </w:tr>
      <w:tr w:rsidR="00857962" w:rsidRPr="00371BEF" w14:paraId="44595A0E" w14:textId="77777777" w:rsidTr="00B534F2">
        <w:trPr>
          <w:trHeight w:val="851"/>
        </w:trPr>
        <w:tc>
          <w:tcPr>
            <w:tcW w:w="1908" w:type="dxa"/>
            <w:vAlign w:val="center"/>
          </w:tcPr>
          <w:p w14:paraId="69B34A9A" w14:textId="77777777" w:rsidR="00857962" w:rsidRPr="00371BEF" w:rsidRDefault="00857962" w:rsidP="00A163D8">
            <w:pPr>
              <w:spacing w:before="60" w:after="60"/>
            </w:pPr>
          </w:p>
        </w:tc>
        <w:tc>
          <w:tcPr>
            <w:tcW w:w="3360" w:type="dxa"/>
            <w:vAlign w:val="center"/>
          </w:tcPr>
          <w:p w14:paraId="1E41F699" w14:textId="77777777" w:rsidR="00857962" w:rsidRPr="00371BEF" w:rsidRDefault="00857962" w:rsidP="00A163D8">
            <w:pPr>
              <w:spacing w:before="60" w:after="60"/>
            </w:pPr>
          </w:p>
        </w:tc>
        <w:tc>
          <w:tcPr>
            <w:tcW w:w="4161" w:type="dxa"/>
            <w:vAlign w:val="center"/>
          </w:tcPr>
          <w:p w14:paraId="639E20B3" w14:textId="77777777" w:rsidR="00857962" w:rsidRPr="00371BEF" w:rsidRDefault="00857962" w:rsidP="00A163D8">
            <w:pPr>
              <w:spacing w:before="60" w:after="60"/>
            </w:pPr>
          </w:p>
        </w:tc>
      </w:tr>
      <w:tr w:rsidR="00857962" w:rsidRPr="00371BEF" w14:paraId="447D72E2" w14:textId="77777777" w:rsidTr="00B534F2">
        <w:trPr>
          <w:trHeight w:val="851"/>
        </w:trPr>
        <w:tc>
          <w:tcPr>
            <w:tcW w:w="1908" w:type="dxa"/>
            <w:vAlign w:val="center"/>
          </w:tcPr>
          <w:p w14:paraId="32E09B8F" w14:textId="77777777" w:rsidR="00857962" w:rsidRPr="00371BEF" w:rsidRDefault="00857962" w:rsidP="00A163D8">
            <w:pPr>
              <w:spacing w:before="60" w:after="60"/>
            </w:pPr>
          </w:p>
        </w:tc>
        <w:tc>
          <w:tcPr>
            <w:tcW w:w="3360" w:type="dxa"/>
            <w:vAlign w:val="center"/>
          </w:tcPr>
          <w:p w14:paraId="6DBC99EF" w14:textId="77777777" w:rsidR="00857962" w:rsidRPr="00371BEF" w:rsidRDefault="00857962" w:rsidP="00A163D8">
            <w:pPr>
              <w:spacing w:before="60" w:after="60"/>
            </w:pPr>
          </w:p>
        </w:tc>
        <w:tc>
          <w:tcPr>
            <w:tcW w:w="4161" w:type="dxa"/>
            <w:vAlign w:val="center"/>
          </w:tcPr>
          <w:p w14:paraId="776A4F9F" w14:textId="77777777" w:rsidR="00857962" w:rsidRPr="00371BEF" w:rsidRDefault="00857962" w:rsidP="00A163D8">
            <w:pPr>
              <w:spacing w:before="60" w:after="60"/>
            </w:pPr>
          </w:p>
        </w:tc>
      </w:tr>
      <w:tr w:rsidR="00857962" w:rsidRPr="00371BEF" w14:paraId="2167B8AA" w14:textId="77777777" w:rsidTr="00B534F2">
        <w:trPr>
          <w:trHeight w:val="851"/>
        </w:trPr>
        <w:tc>
          <w:tcPr>
            <w:tcW w:w="1908" w:type="dxa"/>
            <w:vAlign w:val="center"/>
          </w:tcPr>
          <w:p w14:paraId="1BAD2624" w14:textId="77777777" w:rsidR="00857962" w:rsidRPr="00371BEF" w:rsidRDefault="00857962" w:rsidP="00A163D8">
            <w:pPr>
              <w:spacing w:before="60" w:after="60"/>
            </w:pPr>
          </w:p>
        </w:tc>
        <w:tc>
          <w:tcPr>
            <w:tcW w:w="3360" w:type="dxa"/>
            <w:vAlign w:val="center"/>
          </w:tcPr>
          <w:p w14:paraId="5C9CE4FB" w14:textId="77777777" w:rsidR="00857962" w:rsidRPr="00371BEF" w:rsidRDefault="00857962" w:rsidP="00A163D8">
            <w:pPr>
              <w:spacing w:before="60" w:after="60"/>
            </w:pPr>
          </w:p>
        </w:tc>
        <w:tc>
          <w:tcPr>
            <w:tcW w:w="4161" w:type="dxa"/>
            <w:vAlign w:val="center"/>
          </w:tcPr>
          <w:p w14:paraId="0A0949FA" w14:textId="77777777" w:rsidR="00857962" w:rsidRPr="00371BEF" w:rsidRDefault="00857962" w:rsidP="00A163D8">
            <w:pPr>
              <w:spacing w:before="60" w:after="60"/>
            </w:pPr>
          </w:p>
        </w:tc>
      </w:tr>
      <w:tr w:rsidR="00857962" w:rsidRPr="00371BEF" w14:paraId="098B28DF" w14:textId="77777777" w:rsidTr="00B534F2">
        <w:trPr>
          <w:trHeight w:val="851"/>
        </w:trPr>
        <w:tc>
          <w:tcPr>
            <w:tcW w:w="1908" w:type="dxa"/>
            <w:vAlign w:val="center"/>
          </w:tcPr>
          <w:p w14:paraId="2324181E" w14:textId="77777777" w:rsidR="00857962" w:rsidRPr="00371BEF" w:rsidRDefault="00857962" w:rsidP="00A163D8">
            <w:pPr>
              <w:spacing w:before="60" w:after="60"/>
            </w:pPr>
          </w:p>
        </w:tc>
        <w:tc>
          <w:tcPr>
            <w:tcW w:w="3360" w:type="dxa"/>
            <w:vAlign w:val="center"/>
          </w:tcPr>
          <w:p w14:paraId="3ABDFFE1" w14:textId="77777777" w:rsidR="00857962" w:rsidRPr="00371BEF" w:rsidRDefault="00857962" w:rsidP="00A163D8">
            <w:pPr>
              <w:spacing w:before="60" w:after="60"/>
            </w:pPr>
          </w:p>
        </w:tc>
        <w:tc>
          <w:tcPr>
            <w:tcW w:w="4161" w:type="dxa"/>
            <w:vAlign w:val="center"/>
          </w:tcPr>
          <w:p w14:paraId="260E316F" w14:textId="77777777" w:rsidR="00857962" w:rsidRPr="00371BEF" w:rsidRDefault="00857962" w:rsidP="00A163D8">
            <w:pPr>
              <w:spacing w:before="60" w:after="60"/>
            </w:pPr>
          </w:p>
        </w:tc>
      </w:tr>
      <w:tr w:rsidR="00857962" w:rsidRPr="00371BEF" w14:paraId="76F057F2" w14:textId="77777777" w:rsidTr="00B534F2">
        <w:trPr>
          <w:trHeight w:val="851"/>
        </w:trPr>
        <w:tc>
          <w:tcPr>
            <w:tcW w:w="1908" w:type="dxa"/>
            <w:vAlign w:val="center"/>
          </w:tcPr>
          <w:p w14:paraId="3AABB9AB" w14:textId="77777777" w:rsidR="00857962" w:rsidRPr="00371BEF" w:rsidRDefault="00857962" w:rsidP="00A163D8">
            <w:pPr>
              <w:spacing w:before="60" w:after="60"/>
            </w:pPr>
          </w:p>
        </w:tc>
        <w:tc>
          <w:tcPr>
            <w:tcW w:w="3360" w:type="dxa"/>
            <w:vAlign w:val="center"/>
          </w:tcPr>
          <w:p w14:paraId="68FEB9F9" w14:textId="77777777" w:rsidR="00857962" w:rsidRPr="00371BEF" w:rsidRDefault="00857962" w:rsidP="00A163D8">
            <w:pPr>
              <w:spacing w:before="60" w:after="60"/>
            </w:pPr>
          </w:p>
        </w:tc>
        <w:tc>
          <w:tcPr>
            <w:tcW w:w="4161" w:type="dxa"/>
            <w:vAlign w:val="center"/>
          </w:tcPr>
          <w:p w14:paraId="0F317208" w14:textId="77777777" w:rsidR="00857962" w:rsidRPr="00371BEF" w:rsidRDefault="00857962" w:rsidP="00A163D8">
            <w:pPr>
              <w:spacing w:before="60" w:after="60"/>
            </w:pPr>
          </w:p>
        </w:tc>
      </w:tr>
    </w:tbl>
    <w:p w14:paraId="7D6AE435" w14:textId="77777777" w:rsidR="00460028" w:rsidRPr="00371BEF" w:rsidRDefault="00857962" w:rsidP="00371BEF">
      <w:pPr>
        <w:pStyle w:val="Rubrik"/>
      </w:pPr>
      <w:r w:rsidRPr="00371BEF">
        <w:br w:type="page"/>
      </w:r>
      <w:bookmarkStart w:id="3" w:name="_Toc417493761"/>
      <w:bookmarkStart w:id="4" w:name="_Toc417494419"/>
      <w:bookmarkStart w:id="5" w:name="_Toc436400089"/>
      <w:r w:rsidR="00371BEF" w:rsidRPr="00371BEF">
        <w:lastRenderedPageBreak/>
        <w:t>Table of Contents</w:t>
      </w:r>
      <w:r w:rsidR="00986D5A">
        <w:t xml:space="preserve"> (Title style)</w:t>
      </w:r>
      <w:bookmarkEnd w:id="3"/>
      <w:bookmarkEnd w:id="4"/>
      <w:bookmarkEnd w:id="5"/>
    </w:p>
    <w:p w14:paraId="08C1CADB" w14:textId="77777777" w:rsidR="00655287" w:rsidRPr="00371BEF" w:rsidRDefault="00655287" w:rsidP="00380C7B">
      <w:r w:rsidRPr="00371BEF">
        <w:rPr>
          <w:highlight w:val="yellow"/>
        </w:rPr>
        <w:t xml:space="preserve">To update, right click anywhere on the table, then </w:t>
      </w:r>
      <w:r w:rsidRPr="00371BEF">
        <w:rPr>
          <w:i/>
          <w:highlight w:val="yellow"/>
        </w:rPr>
        <w:t>update field</w:t>
      </w:r>
      <w:r w:rsidRPr="00371BEF">
        <w:rPr>
          <w:highlight w:val="yellow"/>
        </w:rPr>
        <w:t xml:space="preserve"> / </w:t>
      </w:r>
      <w:r w:rsidRPr="00371BEF">
        <w:rPr>
          <w:i/>
          <w:highlight w:val="yellow"/>
        </w:rPr>
        <w:t>update entire table.</w:t>
      </w:r>
    </w:p>
    <w:p w14:paraId="0D8FE1F1" w14:textId="77777777" w:rsidR="0094266B" w:rsidRDefault="0094266B">
      <w:pPr>
        <w:pStyle w:val="Innehll1"/>
      </w:pPr>
    </w:p>
    <w:p w14:paraId="63DB9EBC" w14:textId="77777777" w:rsidR="003E0F0F" w:rsidRDefault="0094266B">
      <w:pPr>
        <w:pStyle w:val="Innehll1"/>
        <w:rPr>
          <w:rFonts w:asciiTheme="minorHAnsi" w:eastAsiaTheme="minorEastAsia" w:hAnsiTheme="minorHAnsi" w:cstheme="minorBidi"/>
          <w:b w:val="0"/>
          <w:bCs w:val="0"/>
          <w:caps w:val="0"/>
          <w:noProof/>
        </w:rPr>
      </w:pPr>
      <w:r>
        <w:fldChar w:fldCharType="begin"/>
      </w:r>
      <w:r>
        <w:instrText xml:space="preserve"> TOC \o "1-3" \h \z \u </w:instrText>
      </w:r>
      <w:r>
        <w:fldChar w:fldCharType="separate"/>
      </w:r>
      <w:hyperlink w:anchor="_Toc436400088" w:history="1">
        <w:r w:rsidR="003E0F0F" w:rsidRPr="00656CDB">
          <w:rPr>
            <w:rStyle w:val="Hyperlnk"/>
            <w:noProof/>
          </w:rPr>
          <w:t>Document Revisions (Title style)</w:t>
        </w:r>
        <w:r w:rsidR="003E0F0F">
          <w:rPr>
            <w:noProof/>
            <w:webHidden/>
          </w:rPr>
          <w:tab/>
        </w:r>
        <w:r w:rsidR="003E0F0F">
          <w:rPr>
            <w:noProof/>
            <w:webHidden/>
          </w:rPr>
          <w:fldChar w:fldCharType="begin"/>
        </w:r>
        <w:r w:rsidR="003E0F0F">
          <w:rPr>
            <w:noProof/>
            <w:webHidden/>
          </w:rPr>
          <w:instrText xml:space="preserve"> PAGEREF _Toc436400088 \h </w:instrText>
        </w:r>
        <w:r w:rsidR="003E0F0F">
          <w:rPr>
            <w:noProof/>
            <w:webHidden/>
          </w:rPr>
        </w:r>
        <w:r w:rsidR="003E0F0F">
          <w:rPr>
            <w:noProof/>
            <w:webHidden/>
          </w:rPr>
          <w:fldChar w:fldCharType="separate"/>
        </w:r>
        <w:r w:rsidR="003E0F0F">
          <w:rPr>
            <w:noProof/>
            <w:webHidden/>
          </w:rPr>
          <w:t>1</w:t>
        </w:r>
        <w:r w:rsidR="003E0F0F">
          <w:rPr>
            <w:noProof/>
            <w:webHidden/>
          </w:rPr>
          <w:fldChar w:fldCharType="end"/>
        </w:r>
      </w:hyperlink>
    </w:p>
    <w:p w14:paraId="7B65775F" w14:textId="77777777" w:rsidR="003E0F0F" w:rsidRDefault="00BD3EA2">
      <w:pPr>
        <w:pStyle w:val="Innehll1"/>
        <w:rPr>
          <w:rFonts w:asciiTheme="minorHAnsi" w:eastAsiaTheme="minorEastAsia" w:hAnsiTheme="minorHAnsi" w:cstheme="minorBidi"/>
          <w:b w:val="0"/>
          <w:bCs w:val="0"/>
          <w:caps w:val="0"/>
          <w:noProof/>
        </w:rPr>
      </w:pPr>
      <w:hyperlink w:anchor="_Toc436400089" w:history="1">
        <w:r w:rsidR="003E0F0F" w:rsidRPr="00656CDB">
          <w:rPr>
            <w:rStyle w:val="Hyperlnk"/>
            <w:noProof/>
          </w:rPr>
          <w:t>Table of Contents (Title style)</w:t>
        </w:r>
        <w:r w:rsidR="003E0F0F">
          <w:rPr>
            <w:noProof/>
            <w:webHidden/>
          </w:rPr>
          <w:tab/>
        </w:r>
        <w:r w:rsidR="003E0F0F">
          <w:rPr>
            <w:noProof/>
            <w:webHidden/>
          </w:rPr>
          <w:fldChar w:fldCharType="begin"/>
        </w:r>
        <w:r w:rsidR="003E0F0F">
          <w:rPr>
            <w:noProof/>
            <w:webHidden/>
          </w:rPr>
          <w:instrText xml:space="preserve"> PAGEREF _Toc436400089 \h </w:instrText>
        </w:r>
        <w:r w:rsidR="003E0F0F">
          <w:rPr>
            <w:noProof/>
            <w:webHidden/>
          </w:rPr>
        </w:r>
        <w:r w:rsidR="003E0F0F">
          <w:rPr>
            <w:noProof/>
            <w:webHidden/>
          </w:rPr>
          <w:fldChar w:fldCharType="separate"/>
        </w:r>
        <w:r w:rsidR="003E0F0F">
          <w:rPr>
            <w:noProof/>
            <w:webHidden/>
          </w:rPr>
          <w:t>3</w:t>
        </w:r>
        <w:r w:rsidR="003E0F0F">
          <w:rPr>
            <w:noProof/>
            <w:webHidden/>
          </w:rPr>
          <w:fldChar w:fldCharType="end"/>
        </w:r>
      </w:hyperlink>
    </w:p>
    <w:p w14:paraId="7EA178FC" w14:textId="77777777" w:rsidR="003E0F0F" w:rsidRDefault="00BD3EA2">
      <w:pPr>
        <w:pStyle w:val="Innehll1"/>
        <w:rPr>
          <w:rFonts w:asciiTheme="minorHAnsi" w:eastAsiaTheme="minorEastAsia" w:hAnsiTheme="minorHAnsi" w:cstheme="minorBidi"/>
          <w:b w:val="0"/>
          <w:bCs w:val="0"/>
          <w:caps w:val="0"/>
          <w:noProof/>
        </w:rPr>
      </w:pPr>
      <w:hyperlink w:anchor="_Toc436400090" w:history="1">
        <w:r w:rsidR="003E0F0F" w:rsidRPr="00656CDB">
          <w:rPr>
            <w:rStyle w:val="Hyperlnk"/>
            <w:noProof/>
          </w:rPr>
          <w:t>Index of Tables</w:t>
        </w:r>
        <w:r w:rsidR="003E0F0F">
          <w:rPr>
            <w:noProof/>
            <w:webHidden/>
          </w:rPr>
          <w:tab/>
        </w:r>
        <w:r w:rsidR="003E0F0F">
          <w:rPr>
            <w:noProof/>
            <w:webHidden/>
          </w:rPr>
          <w:fldChar w:fldCharType="begin"/>
        </w:r>
        <w:r w:rsidR="003E0F0F">
          <w:rPr>
            <w:noProof/>
            <w:webHidden/>
          </w:rPr>
          <w:instrText xml:space="preserve"> PAGEREF _Toc436400090 \h </w:instrText>
        </w:r>
        <w:r w:rsidR="003E0F0F">
          <w:rPr>
            <w:noProof/>
            <w:webHidden/>
          </w:rPr>
        </w:r>
        <w:r w:rsidR="003E0F0F">
          <w:rPr>
            <w:noProof/>
            <w:webHidden/>
          </w:rPr>
          <w:fldChar w:fldCharType="separate"/>
        </w:r>
        <w:r w:rsidR="003E0F0F">
          <w:rPr>
            <w:noProof/>
            <w:webHidden/>
          </w:rPr>
          <w:t>3</w:t>
        </w:r>
        <w:r w:rsidR="003E0F0F">
          <w:rPr>
            <w:noProof/>
            <w:webHidden/>
          </w:rPr>
          <w:fldChar w:fldCharType="end"/>
        </w:r>
      </w:hyperlink>
    </w:p>
    <w:p w14:paraId="13AB56F5" w14:textId="77777777" w:rsidR="003E0F0F" w:rsidRDefault="00BD3EA2">
      <w:pPr>
        <w:pStyle w:val="Innehll1"/>
        <w:rPr>
          <w:rFonts w:asciiTheme="minorHAnsi" w:eastAsiaTheme="minorEastAsia" w:hAnsiTheme="minorHAnsi" w:cstheme="minorBidi"/>
          <w:b w:val="0"/>
          <w:bCs w:val="0"/>
          <w:caps w:val="0"/>
          <w:noProof/>
        </w:rPr>
      </w:pPr>
      <w:hyperlink w:anchor="_Toc436400091" w:history="1">
        <w:r w:rsidR="003E0F0F" w:rsidRPr="00656CDB">
          <w:rPr>
            <w:rStyle w:val="Hyperlnk"/>
            <w:noProof/>
          </w:rPr>
          <w:t>Index of Figures</w:t>
        </w:r>
        <w:r w:rsidR="003E0F0F">
          <w:rPr>
            <w:noProof/>
            <w:webHidden/>
          </w:rPr>
          <w:tab/>
        </w:r>
        <w:r w:rsidR="003E0F0F">
          <w:rPr>
            <w:noProof/>
            <w:webHidden/>
          </w:rPr>
          <w:fldChar w:fldCharType="begin"/>
        </w:r>
        <w:r w:rsidR="003E0F0F">
          <w:rPr>
            <w:noProof/>
            <w:webHidden/>
          </w:rPr>
          <w:instrText xml:space="preserve"> PAGEREF _Toc436400091 \h </w:instrText>
        </w:r>
        <w:r w:rsidR="003E0F0F">
          <w:rPr>
            <w:noProof/>
            <w:webHidden/>
          </w:rPr>
        </w:r>
        <w:r w:rsidR="003E0F0F">
          <w:rPr>
            <w:noProof/>
            <w:webHidden/>
          </w:rPr>
          <w:fldChar w:fldCharType="separate"/>
        </w:r>
        <w:r w:rsidR="003E0F0F">
          <w:rPr>
            <w:noProof/>
            <w:webHidden/>
          </w:rPr>
          <w:t>3</w:t>
        </w:r>
        <w:r w:rsidR="003E0F0F">
          <w:rPr>
            <w:noProof/>
            <w:webHidden/>
          </w:rPr>
          <w:fldChar w:fldCharType="end"/>
        </w:r>
      </w:hyperlink>
    </w:p>
    <w:p w14:paraId="2F33AEC6" w14:textId="77777777" w:rsidR="003E0F0F" w:rsidRDefault="00BD3EA2">
      <w:pPr>
        <w:pStyle w:val="Innehll1"/>
        <w:rPr>
          <w:rFonts w:asciiTheme="minorHAnsi" w:eastAsiaTheme="minorEastAsia" w:hAnsiTheme="minorHAnsi" w:cstheme="minorBidi"/>
          <w:b w:val="0"/>
          <w:bCs w:val="0"/>
          <w:caps w:val="0"/>
          <w:noProof/>
        </w:rPr>
      </w:pPr>
      <w:hyperlink w:anchor="_Toc436400092" w:history="1">
        <w:r w:rsidR="003E0F0F" w:rsidRPr="00656CDB">
          <w:rPr>
            <w:rStyle w:val="Hyperlnk"/>
            <w:noProof/>
          </w:rPr>
          <w:t>The Maritime use of SBAS</w:t>
        </w:r>
        <w:r w:rsidR="003E0F0F">
          <w:rPr>
            <w:noProof/>
            <w:webHidden/>
          </w:rPr>
          <w:tab/>
        </w:r>
        <w:r w:rsidR="003E0F0F">
          <w:rPr>
            <w:noProof/>
            <w:webHidden/>
          </w:rPr>
          <w:fldChar w:fldCharType="begin"/>
        </w:r>
        <w:r w:rsidR="003E0F0F">
          <w:rPr>
            <w:noProof/>
            <w:webHidden/>
          </w:rPr>
          <w:instrText xml:space="preserve"> PAGEREF _Toc436400092 \h </w:instrText>
        </w:r>
        <w:r w:rsidR="003E0F0F">
          <w:rPr>
            <w:noProof/>
            <w:webHidden/>
          </w:rPr>
        </w:r>
        <w:r w:rsidR="003E0F0F">
          <w:rPr>
            <w:noProof/>
            <w:webHidden/>
          </w:rPr>
          <w:fldChar w:fldCharType="separate"/>
        </w:r>
        <w:r w:rsidR="003E0F0F">
          <w:rPr>
            <w:noProof/>
            <w:webHidden/>
          </w:rPr>
          <w:t>4</w:t>
        </w:r>
        <w:r w:rsidR="003E0F0F">
          <w:rPr>
            <w:noProof/>
            <w:webHidden/>
          </w:rPr>
          <w:fldChar w:fldCharType="end"/>
        </w:r>
      </w:hyperlink>
    </w:p>
    <w:p w14:paraId="6CC4BD7D" w14:textId="77777777" w:rsidR="003E0F0F" w:rsidRDefault="00BD3EA2">
      <w:pPr>
        <w:pStyle w:val="Innehll1"/>
        <w:rPr>
          <w:rFonts w:asciiTheme="minorHAnsi" w:eastAsiaTheme="minorEastAsia" w:hAnsiTheme="minorHAnsi" w:cstheme="minorBidi"/>
          <w:b w:val="0"/>
          <w:bCs w:val="0"/>
          <w:caps w:val="0"/>
          <w:noProof/>
        </w:rPr>
      </w:pPr>
      <w:hyperlink w:anchor="_Toc436400093" w:history="1">
        <w:r w:rsidR="003E0F0F" w:rsidRPr="00656CDB">
          <w:rPr>
            <w:rStyle w:val="Hyperlnk"/>
            <w:noProof/>
          </w:rPr>
          <w:t>1</w:t>
        </w:r>
        <w:r w:rsidR="003E0F0F">
          <w:rPr>
            <w:rFonts w:asciiTheme="minorHAnsi" w:eastAsiaTheme="minorEastAsia" w:hAnsiTheme="minorHAnsi" w:cstheme="minorBidi"/>
            <w:b w:val="0"/>
            <w:bCs w:val="0"/>
            <w:caps w:val="0"/>
            <w:noProof/>
          </w:rPr>
          <w:tab/>
        </w:r>
        <w:r w:rsidR="003E0F0F" w:rsidRPr="00656CDB">
          <w:rPr>
            <w:rStyle w:val="Hyperlnk"/>
            <w:noProof/>
          </w:rPr>
          <w:t>Introduction</w:t>
        </w:r>
        <w:r w:rsidR="003E0F0F">
          <w:rPr>
            <w:noProof/>
            <w:webHidden/>
          </w:rPr>
          <w:tab/>
        </w:r>
        <w:r w:rsidR="003E0F0F">
          <w:rPr>
            <w:noProof/>
            <w:webHidden/>
          </w:rPr>
          <w:fldChar w:fldCharType="begin"/>
        </w:r>
        <w:r w:rsidR="003E0F0F">
          <w:rPr>
            <w:noProof/>
            <w:webHidden/>
          </w:rPr>
          <w:instrText xml:space="preserve"> PAGEREF _Toc436400093 \h </w:instrText>
        </w:r>
        <w:r w:rsidR="003E0F0F">
          <w:rPr>
            <w:noProof/>
            <w:webHidden/>
          </w:rPr>
        </w:r>
        <w:r w:rsidR="003E0F0F">
          <w:rPr>
            <w:noProof/>
            <w:webHidden/>
          </w:rPr>
          <w:fldChar w:fldCharType="separate"/>
        </w:r>
        <w:r w:rsidR="003E0F0F">
          <w:rPr>
            <w:noProof/>
            <w:webHidden/>
          </w:rPr>
          <w:t>4</w:t>
        </w:r>
        <w:r w:rsidR="003E0F0F">
          <w:rPr>
            <w:noProof/>
            <w:webHidden/>
          </w:rPr>
          <w:fldChar w:fldCharType="end"/>
        </w:r>
      </w:hyperlink>
    </w:p>
    <w:p w14:paraId="52A66343" w14:textId="77777777" w:rsidR="003E0F0F" w:rsidRDefault="00BD3EA2">
      <w:pPr>
        <w:pStyle w:val="Innehll1"/>
        <w:rPr>
          <w:rFonts w:asciiTheme="minorHAnsi" w:eastAsiaTheme="minorEastAsia" w:hAnsiTheme="minorHAnsi" w:cstheme="minorBidi"/>
          <w:b w:val="0"/>
          <w:bCs w:val="0"/>
          <w:caps w:val="0"/>
          <w:noProof/>
        </w:rPr>
      </w:pPr>
      <w:hyperlink w:anchor="_Toc436400094" w:history="1">
        <w:r w:rsidR="003E0F0F" w:rsidRPr="00656CDB">
          <w:rPr>
            <w:rStyle w:val="Hyperlnk"/>
            <w:noProof/>
          </w:rPr>
          <w:t>2</w:t>
        </w:r>
        <w:r w:rsidR="003E0F0F">
          <w:rPr>
            <w:rFonts w:asciiTheme="minorHAnsi" w:eastAsiaTheme="minorEastAsia" w:hAnsiTheme="minorHAnsi" w:cstheme="minorBidi"/>
            <w:b w:val="0"/>
            <w:bCs w:val="0"/>
            <w:caps w:val="0"/>
            <w:noProof/>
          </w:rPr>
          <w:tab/>
        </w:r>
        <w:r w:rsidR="003E0F0F" w:rsidRPr="00656CDB">
          <w:rPr>
            <w:rStyle w:val="Hyperlnk"/>
            <w:noProof/>
          </w:rPr>
          <w:t>SCOPE [Scope / Purpose (may be called Objectives)]</w:t>
        </w:r>
        <w:r w:rsidR="003E0F0F">
          <w:rPr>
            <w:noProof/>
            <w:webHidden/>
          </w:rPr>
          <w:tab/>
        </w:r>
        <w:r w:rsidR="003E0F0F">
          <w:rPr>
            <w:noProof/>
            <w:webHidden/>
          </w:rPr>
          <w:fldChar w:fldCharType="begin"/>
        </w:r>
        <w:r w:rsidR="003E0F0F">
          <w:rPr>
            <w:noProof/>
            <w:webHidden/>
          </w:rPr>
          <w:instrText xml:space="preserve"> PAGEREF _Toc436400094 \h </w:instrText>
        </w:r>
        <w:r w:rsidR="003E0F0F">
          <w:rPr>
            <w:noProof/>
            <w:webHidden/>
          </w:rPr>
        </w:r>
        <w:r w:rsidR="003E0F0F">
          <w:rPr>
            <w:noProof/>
            <w:webHidden/>
          </w:rPr>
          <w:fldChar w:fldCharType="separate"/>
        </w:r>
        <w:r w:rsidR="003E0F0F">
          <w:rPr>
            <w:noProof/>
            <w:webHidden/>
          </w:rPr>
          <w:t>4</w:t>
        </w:r>
        <w:r w:rsidR="003E0F0F">
          <w:rPr>
            <w:noProof/>
            <w:webHidden/>
          </w:rPr>
          <w:fldChar w:fldCharType="end"/>
        </w:r>
      </w:hyperlink>
    </w:p>
    <w:p w14:paraId="543AEF1C" w14:textId="77777777" w:rsidR="003E0F0F" w:rsidRDefault="00BD3EA2">
      <w:pPr>
        <w:pStyle w:val="Innehll1"/>
        <w:rPr>
          <w:rFonts w:asciiTheme="minorHAnsi" w:eastAsiaTheme="minorEastAsia" w:hAnsiTheme="minorHAnsi" w:cstheme="minorBidi"/>
          <w:b w:val="0"/>
          <w:bCs w:val="0"/>
          <w:caps w:val="0"/>
          <w:noProof/>
        </w:rPr>
      </w:pPr>
      <w:hyperlink w:anchor="_Toc436400095" w:history="1">
        <w:r w:rsidR="003E0F0F" w:rsidRPr="00656CDB">
          <w:rPr>
            <w:rStyle w:val="Hyperlnk"/>
            <w:noProof/>
          </w:rPr>
          <w:t>3</w:t>
        </w:r>
        <w:r w:rsidR="003E0F0F">
          <w:rPr>
            <w:rFonts w:asciiTheme="minorHAnsi" w:eastAsiaTheme="minorEastAsia" w:hAnsiTheme="minorHAnsi" w:cstheme="minorBidi"/>
            <w:b w:val="0"/>
            <w:bCs w:val="0"/>
            <w:caps w:val="0"/>
            <w:noProof/>
          </w:rPr>
          <w:tab/>
        </w:r>
        <w:r w:rsidR="003E0F0F" w:rsidRPr="00656CDB">
          <w:rPr>
            <w:rStyle w:val="Hyperlnk"/>
            <w:noProof/>
          </w:rPr>
          <w:t>[Definitions / Acronyms, as required]</w:t>
        </w:r>
        <w:r w:rsidR="003E0F0F">
          <w:rPr>
            <w:noProof/>
            <w:webHidden/>
          </w:rPr>
          <w:tab/>
        </w:r>
        <w:r w:rsidR="003E0F0F">
          <w:rPr>
            <w:noProof/>
            <w:webHidden/>
          </w:rPr>
          <w:fldChar w:fldCharType="begin"/>
        </w:r>
        <w:r w:rsidR="003E0F0F">
          <w:rPr>
            <w:noProof/>
            <w:webHidden/>
          </w:rPr>
          <w:instrText xml:space="preserve"> PAGEREF _Toc436400095 \h </w:instrText>
        </w:r>
        <w:r w:rsidR="003E0F0F">
          <w:rPr>
            <w:noProof/>
            <w:webHidden/>
          </w:rPr>
        </w:r>
        <w:r w:rsidR="003E0F0F">
          <w:rPr>
            <w:noProof/>
            <w:webHidden/>
          </w:rPr>
          <w:fldChar w:fldCharType="separate"/>
        </w:r>
        <w:r w:rsidR="003E0F0F">
          <w:rPr>
            <w:noProof/>
            <w:webHidden/>
          </w:rPr>
          <w:t>4</w:t>
        </w:r>
        <w:r w:rsidR="003E0F0F">
          <w:rPr>
            <w:noProof/>
            <w:webHidden/>
          </w:rPr>
          <w:fldChar w:fldCharType="end"/>
        </w:r>
      </w:hyperlink>
    </w:p>
    <w:p w14:paraId="73F3E2FB" w14:textId="77777777" w:rsidR="003E0F0F" w:rsidRDefault="00BD3EA2">
      <w:pPr>
        <w:pStyle w:val="Innehll1"/>
        <w:rPr>
          <w:rFonts w:asciiTheme="minorHAnsi" w:eastAsiaTheme="minorEastAsia" w:hAnsiTheme="minorHAnsi" w:cstheme="minorBidi"/>
          <w:b w:val="0"/>
          <w:bCs w:val="0"/>
          <w:caps w:val="0"/>
          <w:noProof/>
        </w:rPr>
      </w:pPr>
      <w:hyperlink w:anchor="_Toc436400096" w:history="1">
        <w:r w:rsidR="003E0F0F" w:rsidRPr="00656CDB">
          <w:rPr>
            <w:rStyle w:val="Hyperlnk"/>
            <w:noProof/>
          </w:rPr>
          <w:t>4</w:t>
        </w:r>
        <w:r w:rsidR="003E0F0F">
          <w:rPr>
            <w:rFonts w:asciiTheme="minorHAnsi" w:eastAsiaTheme="minorEastAsia" w:hAnsiTheme="minorHAnsi" w:cstheme="minorBidi"/>
            <w:b w:val="0"/>
            <w:bCs w:val="0"/>
            <w:caps w:val="0"/>
            <w:noProof/>
          </w:rPr>
          <w:tab/>
        </w:r>
        <w:r w:rsidR="003E0F0F" w:rsidRPr="00656CDB">
          <w:rPr>
            <w:rStyle w:val="Hyperlnk"/>
            <w:noProof/>
          </w:rPr>
          <w:t>Background to signal propagation at 300kHz.</w:t>
        </w:r>
        <w:r w:rsidR="003E0F0F">
          <w:rPr>
            <w:noProof/>
            <w:webHidden/>
          </w:rPr>
          <w:tab/>
        </w:r>
        <w:r w:rsidR="003E0F0F">
          <w:rPr>
            <w:noProof/>
            <w:webHidden/>
          </w:rPr>
          <w:fldChar w:fldCharType="begin"/>
        </w:r>
        <w:r w:rsidR="003E0F0F">
          <w:rPr>
            <w:noProof/>
            <w:webHidden/>
          </w:rPr>
          <w:instrText xml:space="preserve"> PAGEREF _Toc436400096 \h </w:instrText>
        </w:r>
        <w:r w:rsidR="003E0F0F">
          <w:rPr>
            <w:noProof/>
            <w:webHidden/>
          </w:rPr>
        </w:r>
        <w:r w:rsidR="003E0F0F">
          <w:rPr>
            <w:noProof/>
            <w:webHidden/>
          </w:rPr>
          <w:fldChar w:fldCharType="separate"/>
        </w:r>
        <w:r w:rsidR="003E0F0F">
          <w:rPr>
            <w:noProof/>
            <w:webHidden/>
          </w:rPr>
          <w:t>4</w:t>
        </w:r>
        <w:r w:rsidR="003E0F0F">
          <w:rPr>
            <w:noProof/>
            <w:webHidden/>
          </w:rPr>
          <w:fldChar w:fldCharType="end"/>
        </w:r>
      </w:hyperlink>
    </w:p>
    <w:p w14:paraId="6E57A0E8" w14:textId="77777777" w:rsidR="003E0F0F" w:rsidRDefault="00BD3EA2">
      <w:pPr>
        <w:pStyle w:val="Innehll2"/>
        <w:rPr>
          <w:rFonts w:asciiTheme="minorHAnsi" w:eastAsiaTheme="minorEastAsia" w:hAnsiTheme="minorHAnsi" w:cstheme="minorBidi"/>
          <w:bCs w:val="0"/>
          <w:noProof/>
          <w:szCs w:val="22"/>
        </w:rPr>
      </w:pPr>
      <w:hyperlink w:anchor="_Toc436400097" w:history="1">
        <w:r w:rsidR="003E0F0F" w:rsidRPr="00656CDB">
          <w:rPr>
            <w:rStyle w:val="Hyperlnk"/>
            <w:noProof/>
          </w:rPr>
          <w:t>4.1</w:t>
        </w:r>
        <w:r w:rsidR="003E0F0F">
          <w:rPr>
            <w:rFonts w:asciiTheme="minorHAnsi" w:eastAsiaTheme="minorEastAsia" w:hAnsiTheme="minorHAnsi" w:cstheme="minorBidi"/>
            <w:bCs w:val="0"/>
            <w:noProof/>
            <w:szCs w:val="22"/>
          </w:rPr>
          <w:tab/>
        </w:r>
        <w:r w:rsidR="003E0F0F" w:rsidRPr="00656CDB">
          <w:rPr>
            <w:rStyle w:val="Hyperlnk"/>
            <w:noProof/>
          </w:rPr>
          <w:t>Groundwave propagation</w:t>
        </w:r>
        <w:r w:rsidR="003E0F0F">
          <w:rPr>
            <w:noProof/>
            <w:webHidden/>
          </w:rPr>
          <w:tab/>
        </w:r>
        <w:r w:rsidR="003E0F0F">
          <w:rPr>
            <w:noProof/>
            <w:webHidden/>
          </w:rPr>
          <w:fldChar w:fldCharType="begin"/>
        </w:r>
        <w:r w:rsidR="003E0F0F">
          <w:rPr>
            <w:noProof/>
            <w:webHidden/>
          </w:rPr>
          <w:instrText xml:space="preserve"> PAGEREF _Toc436400097 \h </w:instrText>
        </w:r>
        <w:r w:rsidR="003E0F0F">
          <w:rPr>
            <w:noProof/>
            <w:webHidden/>
          </w:rPr>
        </w:r>
        <w:r w:rsidR="003E0F0F">
          <w:rPr>
            <w:noProof/>
            <w:webHidden/>
          </w:rPr>
          <w:fldChar w:fldCharType="separate"/>
        </w:r>
        <w:r w:rsidR="003E0F0F">
          <w:rPr>
            <w:noProof/>
            <w:webHidden/>
          </w:rPr>
          <w:t>4</w:t>
        </w:r>
        <w:r w:rsidR="003E0F0F">
          <w:rPr>
            <w:noProof/>
            <w:webHidden/>
          </w:rPr>
          <w:fldChar w:fldCharType="end"/>
        </w:r>
      </w:hyperlink>
    </w:p>
    <w:p w14:paraId="32C4C983" w14:textId="77777777" w:rsidR="003E0F0F" w:rsidRDefault="00BD3EA2">
      <w:pPr>
        <w:pStyle w:val="Innehll3"/>
        <w:rPr>
          <w:rFonts w:asciiTheme="minorHAnsi" w:eastAsiaTheme="minorEastAsia" w:hAnsiTheme="minorHAnsi" w:cstheme="minorBidi"/>
          <w:noProof/>
          <w:sz w:val="22"/>
          <w:szCs w:val="22"/>
        </w:rPr>
      </w:pPr>
      <w:hyperlink w:anchor="_Toc436400098" w:history="1">
        <w:r w:rsidR="003E0F0F" w:rsidRPr="00656CDB">
          <w:rPr>
            <w:rStyle w:val="Hyperlnk"/>
            <w:noProof/>
          </w:rPr>
          <w:t>4.1.1</w:t>
        </w:r>
        <w:r w:rsidR="003E0F0F">
          <w:rPr>
            <w:rFonts w:asciiTheme="minorHAnsi" w:eastAsiaTheme="minorEastAsia" w:hAnsiTheme="minorHAnsi" w:cstheme="minorBidi"/>
            <w:noProof/>
            <w:sz w:val="22"/>
            <w:szCs w:val="22"/>
          </w:rPr>
          <w:tab/>
        </w:r>
        <w:r w:rsidR="003E0F0F" w:rsidRPr="00656CDB">
          <w:rPr>
            <w:rStyle w:val="Hyperlnk"/>
            <w:noProof/>
          </w:rPr>
          <w:t>Millington’s Method</w:t>
        </w:r>
        <w:r w:rsidR="003E0F0F">
          <w:rPr>
            <w:noProof/>
            <w:webHidden/>
          </w:rPr>
          <w:tab/>
        </w:r>
        <w:r w:rsidR="003E0F0F">
          <w:rPr>
            <w:noProof/>
            <w:webHidden/>
          </w:rPr>
          <w:fldChar w:fldCharType="begin"/>
        </w:r>
        <w:r w:rsidR="003E0F0F">
          <w:rPr>
            <w:noProof/>
            <w:webHidden/>
          </w:rPr>
          <w:instrText xml:space="preserve"> PAGEREF _Toc436400098 \h </w:instrText>
        </w:r>
        <w:r w:rsidR="003E0F0F">
          <w:rPr>
            <w:noProof/>
            <w:webHidden/>
          </w:rPr>
        </w:r>
        <w:r w:rsidR="003E0F0F">
          <w:rPr>
            <w:noProof/>
            <w:webHidden/>
          </w:rPr>
          <w:fldChar w:fldCharType="separate"/>
        </w:r>
        <w:r w:rsidR="003E0F0F">
          <w:rPr>
            <w:noProof/>
            <w:webHidden/>
          </w:rPr>
          <w:t>4</w:t>
        </w:r>
        <w:r w:rsidR="003E0F0F">
          <w:rPr>
            <w:noProof/>
            <w:webHidden/>
          </w:rPr>
          <w:fldChar w:fldCharType="end"/>
        </w:r>
      </w:hyperlink>
    </w:p>
    <w:p w14:paraId="4273695A" w14:textId="77777777" w:rsidR="003E0F0F" w:rsidRDefault="00BD3EA2">
      <w:pPr>
        <w:pStyle w:val="Innehll2"/>
        <w:rPr>
          <w:rFonts w:asciiTheme="minorHAnsi" w:eastAsiaTheme="minorEastAsia" w:hAnsiTheme="minorHAnsi" w:cstheme="minorBidi"/>
          <w:bCs w:val="0"/>
          <w:noProof/>
          <w:szCs w:val="22"/>
        </w:rPr>
      </w:pPr>
      <w:hyperlink w:anchor="_Toc436400099" w:history="1">
        <w:r w:rsidR="003E0F0F" w:rsidRPr="00656CDB">
          <w:rPr>
            <w:rStyle w:val="Hyperlnk"/>
            <w:noProof/>
          </w:rPr>
          <w:t>4.2</w:t>
        </w:r>
        <w:r w:rsidR="003E0F0F">
          <w:rPr>
            <w:rFonts w:asciiTheme="minorHAnsi" w:eastAsiaTheme="minorEastAsia" w:hAnsiTheme="minorHAnsi" w:cstheme="minorBidi"/>
            <w:bCs w:val="0"/>
            <w:noProof/>
            <w:szCs w:val="22"/>
          </w:rPr>
          <w:tab/>
        </w:r>
        <w:r w:rsidR="003E0F0F" w:rsidRPr="00656CDB">
          <w:rPr>
            <w:rStyle w:val="Hyperlnk"/>
            <w:noProof/>
          </w:rPr>
          <w:t>Ground Conductivity</w:t>
        </w:r>
        <w:r w:rsidR="003E0F0F">
          <w:rPr>
            <w:noProof/>
            <w:webHidden/>
          </w:rPr>
          <w:tab/>
        </w:r>
        <w:r w:rsidR="003E0F0F">
          <w:rPr>
            <w:noProof/>
            <w:webHidden/>
          </w:rPr>
          <w:fldChar w:fldCharType="begin"/>
        </w:r>
        <w:r w:rsidR="003E0F0F">
          <w:rPr>
            <w:noProof/>
            <w:webHidden/>
          </w:rPr>
          <w:instrText xml:space="preserve"> PAGEREF _Toc436400099 \h </w:instrText>
        </w:r>
        <w:r w:rsidR="003E0F0F">
          <w:rPr>
            <w:noProof/>
            <w:webHidden/>
          </w:rPr>
        </w:r>
        <w:r w:rsidR="003E0F0F">
          <w:rPr>
            <w:noProof/>
            <w:webHidden/>
          </w:rPr>
          <w:fldChar w:fldCharType="separate"/>
        </w:r>
        <w:r w:rsidR="003E0F0F">
          <w:rPr>
            <w:noProof/>
            <w:webHidden/>
          </w:rPr>
          <w:t>5</w:t>
        </w:r>
        <w:r w:rsidR="003E0F0F">
          <w:rPr>
            <w:noProof/>
            <w:webHidden/>
          </w:rPr>
          <w:fldChar w:fldCharType="end"/>
        </w:r>
      </w:hyperlink>
    </w:p>
    <w:p w14:paraId="609D7577" w14:textId="77777777" w:rsidR="003E0F0F" w:rsidRDefault="00BD3EA2">
      <w:pPr>
        <w:pStyle w:val="Innehll2"/>
        <w:rPr>
          <w:rFonts w:asciiTheme="minorHAnsi" w:eastAsiaTheme="minorEastAsia" w:hAnsiTheme="minorHAnsi" w:cstheme="minorBidi"/>
          <w:bCs w:val="0"/>
          <w:noProof/>
          <w:szCs w:val="22"/>
        </w:rPr>
      </w:pPr>
      <w:hyperlink w:anchor="_Toc436400100" w:history="1">
        <w:r w:rsidR="003E0F0F" w:rsidRPr="00656CDB">
          <w:rPr>
            <w:rStyle w:val="Hyperlnk"/>
            <w:noProof/>
          </w:rPr>
          <w:t>4.3</w:t>
        </w:r>
        <w:r w:rsidR="003E0F0F">
          <w:rPr>
            <w:rFonts w:asciiTheme="minorHAnsi" w:eastAsiaTheme="minorEastAsia" w:hAnsiTheme="minorHAnsi" w:cstheme="minorBidi"/>
            <w:bCs w:val="0"/>
            <w:noProof/>
            <w:szCs w:val="22"/>
          </w:rPr>
          <w:tab/>
        </w:r>
        <w:r w:rsidR="003E0F0F" w:rsidRPr="00656CDB">
          <w:rPr>
            <w:rStyle w:val="Hyperlnk"/>
            <w:noProof/>
          </w:rPr>
          <w:t>Skywave Propagation</w:t>
        </w:r>
        <w:r w:rsidR="003E0F0F">
          <w:rPr>
            <w:noProof/>
            <w:webHidden/>
          </w:rPr>
          <w:tab/>
        </w:r>
        <w:r w:rsidR="003E0F0F">
          <w:rPr>
            <w:noProof/>
            <w:webHidden/>
          </w:rPr>
          <w:fldChar w:fldCharType="begin"/>
        </w:r>
        <w:r w:rsidR="003E0F0F">
          <w:rPr>
            <w:noProof/>
            <w:webHidden/>
          </w:rPr>
          <w:instrText xml:space="preserve"> PAGEREF _Toc436400100 \h </w:instrText>
        </w:r>
        <w:r w:rsidR="003E0F0F">
          <w:rPr>
            <w:noProof/>
            <w:webHidden/>
          </w:rPr>
        </w:r>
        <w:r w:rsidR="003E0F0F">
          <w:rPr>
            <w:noProof/>
            <w:webHidden/>
          </w:rPr>
          <w:fldChar w:fldCharType="separate"/>
        </w:r>
        <w:r w:rsidR="003E0F0F">
          <w:rPr>
            <w:noProof/>
            <w:webHidden/>
          </w:rPr>
          <w:t>5</w:t>
        </w:r>
        <w:r w:rsidR="003E0F0F">
          <w:rPr>
            <w:noProof/>
            <w:webHidden/>
          </w:rPr>
          <w:fldChar w:fldCharType="end"/>
        </w:r>
      </w:hyperlink>
    </w:p>
    <w:p w14:paraId="13B032EB" w14:textId="77777777" w:rsidR="003E0F0F" w:rsidRDefault="00BD3EA2">
      <w:pPr>
        <w:pStyle w:val="Innehll1"/>
        <w:rPr>
          <w:rFonts w:asciiTheme="minorHAnsi" w:eastAsiaTheme="minorEastAsia" w:hAnsiTheme="minorHAnsi" w:cstheme="minorBidi"/>
          <w:b w:val="0"/>
          <w:bCs w:val="0"/>
          <w:caps w:val="0"/>
          <w:noProof/>
        </w:rPr>
      </w:pPr>
      <w:hyperlink w:anchor="_Toc436400101" w:history="1">
        <w:r w:rsidR="003E0F0F" w:rsidRPr="00656CDB">
          <w:rPr>
            <w:rStyle w:val="Hyperlnk"/>
            <w:noProof/>
          </w:rPr>
          <w:t>5</w:t>
        </w:r>
        <w:r w:rsidR="003E0F0F">
          <w:rPr>
            <w:rFonts w:asciiTheme="minorHAnsi" w:eastAsiaTheme="minorEastAsia" w:hAnsiTheme="minorHAnsi" w:cstheme="minorBidi"/>
            <w:b w:val="0"/>
            <w:bCs w:val="0"/>
            <w:caps w:val="0"/>
            <w:noProof/>
          </w:rPr>
          <w:tab/>
        </w:r>
        <w:r w:rsidR="003E0F0F" w:rsidRPr="00656CDB">
          <w:rPr>
            <w:rStyle w:val="Hyperlnk"/>
            <w:noProof/>
          </w:rPr>
          <w:t>Nominal Range</w:t>
        </w:r>
        <w:r w:rsidR="003E0F0F">
          <w:rPr>
            <w:noProof/>
            <w:webHidden/>
          </w:rPr>
          <w:tab/>
        </w:r>
        <w:r w:rsidR="003E0F0F">
          <w:rPr>
            <w:noProof/>
            <w:webHidden/>
          </w:rPr>
          <w:fldChar w:fldCharType="begin"/>
        </w:r>
        <w:r w:rsidR="003E0F0F">
          <w:rPr>
            <w:noProof/>
            <w:webHidden/>
          </w:rPr>
          <w:instrText xml:space="preserve"> PAGEREF _Toc436400101 \h </w:instrText>
        </w:r>
        <w:r w:rsidR="003E0F0F">
          <w:rPr>
            <w:noProof/>
            <w:webHidden/>
          </w:rPr>
        </w:r>
        <w:r w:rsidR="003E0F0F">
          <w:rPr>
            <w:noProof/>
            <w:webHidden/>
          </w:rPr>
          <w:fldChar w:fldCharType="separate"/>
        </w:r>
        <w:r w:rsidR="003E0F0F">
          <w:rPr>
            <w:noProof/>
            <w:webHidden/>
          </w:rPr>
          <w:t>8</w:t>
        </w:r>
        <w:r w:rsidR="003E0F0F">
          <w:rPr>
            <w:noProof/>
            <w:webHidden/>
          </w:rPr>
          <w:fldChar w:fldCharType="end"/>
        </w:r>
      </w:hyperlink>
    </w:p>
    <w:p w14:paraId="699E2F4B" w14:textId="77777777" w:rsidR="003E0F0F" w:rsidRDefault="00BD3EA2">
      <w:pPr>
        <w:pStyle w:val="Innehll2"/>
        <w:rPr>
          <w:rFonts w:asciiTheme="minorHAnsi" w:eastAsiaTheme="minorEastAsia" w:hAnsiTheme="minorHAnsi" w:cstheme="minorBidi"/>
          <w:bCs w:val="0"/>
          <w:noProof/>
          <w:szCs w:val="22"/>
        </w:rPr>
      </w:pPr>
      <w:hyperlink w:anchor="_Toc436400102" w:history="1">
        <w:r w:rsidR="003E0F0F" w:rsidRPr="00656CDB">
          <w:rPr>
            <w:rStyle w:val="Hyperlnk"/>
            <w:noProof/>
            <w:lang w:eastAsia="de-DE"/>
          </w:rPr>
          <w:t>5.1</w:t>
        </w:r>
        <w:r w:rsidR="003E0F0F">
          <w:rPr>
            <w:rFonts w:asciiTheme="minorHAnsi" w:eastAsiaTheme="minorEastAsia" w:hAnsiTheme="minorHAnsi" w:cstheme="minorBidi"/>
            <w:bCs w:val="0"/>
            <w:noProof/>
            <w:szCs w:val="22"/>
          </w:rPr>
          <w:tab/>
        </w:r>
        <w:r w:rsidR="003E0F0F" w:rsidRPr="00656CDB">
          <w:rPr>
            <w:rStyle w:val="Hyperlnk"/>
            <w:noProof/>
            <w:lang w:eastAsia="de-DE"/>
          </w:rPr>
          <w:t>Calculating the expected signal strength under day-time conditions</w:t>
        </w:r>
        <w:r w:rsidR="003E0F0F">
          <w:rPr>
            <w:noProof/>
            <w:webHidden/>
          </w:rPr>
          <w:tab/>
        </w:r>
        <w:r w:rsidR="003E0F0F">
          <w:rPr>
            <w:noProof/>
            <w:webHidden/>
          </w:rPr>
          <w:fldChar w:fldCharType="begin"/>
        </w:r>
        <w:r w:rsidR="003E0F0F">
          <w:rPr>
            <w:noProof/>
            <w:webHidden/>
          </w:rPr>
          <w:instrText xml:space="preserve"> PAGEREF _Toc436400102 \h </w:instrText>
        </w:r>
        <w:r w:rsidR="003E0F0F">
          <w:rPr>
            <w:noProof/>
            <w:webHidden/>
          </w:rPr>
        </w:r>
        <w:r w:rsidR="003E0F0F">
          <w:rPr>
            <w:noProof/>
            <w:webHidden/>
          </w:rPr>
          <w:fldChar w:fldCharType="separate"/>
        </w:r>
        <w:r w:rsidR="003E0F0F">
          <w:rPr>
            <w:noProof/>
            <w:webHidden/>
          </w:rPr>
          <w:t>8</w:t>
        </w:r>
        <w:r w:rsidR="003E0F0F">
          <w:rPr>
            <w:noProof/>
            <w:webHidden/>
          </w:rPr>
          <w:fldChar w:fldCharType="end"/>
        </w:r>
      </w:hyperlink>
    </w:p>
    <w:p w14:paraId="74894CD9" w14:textId="77777777" w:rsidR="003E0F0F" w:rsidRDefault="00BD3EA2">
      <w:pPr>
        <w:pStyle w:val="Innehll2"/>
        <w:rPr>
          <w:rFonts w:asciiTheme="minorHAnsi" w:eastAsiaTheme="minorEastAsia" w:hAnsiTheme="minorHAnsi" w:cstheme="minorBidi"/>
          <w:bCs w:val="0"/>
          <w:noProof/>
          <w:szCs w:val="22"/>
        </w:rPr>
      </w:pPr>
      <w:hyperlink w:anchor="_Toc436400103" w:history="1">
        <w:r w:rsidR="003E0F0F" w:rsidRPr="00656CDB">
          <w:rPr>
            <w:rStyle w:val="Hyperlnk"/>
            <w:noProof/>
            <w:lang w:eastAsia="de-DE"/>
          </w:rPr>
          <w:t>5.2</w:t>
        </w:r>
        <w:r w:rsidR="003E0F0F">
          <w:rPr>
            <w:rFonts w:asciiTheme="minorHAnsi" w:eastAsiaTheme="minorEastAsia" w:hAnsiTheme="minorHAnsi" w:cstheme="minorBidi"/>
            <w:bCs w:val="0"/>
            <w:noProof/>
            <w:szCs w:val="22"/>
          </w:rPr>
          <w:tab/>
        </w:r>
        <w:r w:rsidR="003E0F0F" w:rsidRPr="00656CDB">
          <w:rPr>
            <w:rStyle w:val="Hyperlnk"/>
            <w:noProof/>
            <w:lang w:eastAsia="de-DE"/>
          </w:rPr>
          <w:t>Calculating the expected signal strength under night-time conditions</w:t>
        </w:r>
        <w:r w:rsidR="003E0F0F">
          <w:rPr>
            <w:noProof/>
            <w:webHidden/>
          </w:rPr>
          <w:tab/>
        </w:r>
        <w:r w:rsidR="003E0F0F">
          <w:rPr>
            <w:noProof/>
            <w:webHidden/>
          </w:rPr>
          <w:fldChar w:fldCharType="begin"/>
        </w:r>
        <w:r w:rsidR="003E0F0F">
          <w:rPr>
            <w:noProof/>
            <w:webHidden/>
          </w:rPr>
          <w:instrText xml:space="preserve"> PAGEREF _Toc436400103 \h </w:instrText>
        </w:r>
        <w:r w:rsidR="003E0F0F">
          <w:rPr>
            <w:noProof/>
            <w:webHidden/>
          </w:rPr>
        </w:r>
        <w:r w:rsidR="003E0F0F">
          <w:rPr>
            <w:noProof/>
            <w:webHidden/>
          </w:rPr>
          <w:fldChar w:fldCharType="separate"/>
        </w:r>
        <w:r w:rsidR="003E0F0F">
          <w:rPr>
            <w:noProof/>
            <w:webHidden/>
          </w:rPr>
          <w:t>8</w:t>
        </w:r>
        <w:r w:rsidR="003E0F0F">
          <w:rPr>
            <w:noProof/>
            <w:webHidden/>
          </w:rPr>
          <w:fldChar w:fldCharType="end"/>
        </w:r>
      </w:hyperlink>
    </w:p>
    <w:p w14:paraId="525623A8" w14:textId="77777777" w:rsidR="003E0F0F" w:rsidRDefault="00BD3EA2">
      <w:pPr>
        <w:pStyle w:val="Innehll2"/>
        <w:rPr>
          <w:rFonts w:asciiTheme="minorHAnsi" w:eastAsiaTheme="minorEastAsia" w:hAnsiTheme="minorHAnsi" w:cstheme="minorBidi"/>
          <w:bCs w:val="0"/>
          <w:noProof/>
          <w:szCs w:val="22"/>
        </w:rPr>
      </w:pPr>
      <w:hyperlink w:anchor="_Toc436400104" w:history="1">
        <w:r w:rsidR="003E0F0F" w:rsidRPr="00656CDB">
          <w:rPr>
            <w:rStyle w:val="Hyperlnk"/>
            <w:noProof/>
            <w:lang w:eastAsia="de-DE"/>
          </w:rPr>
          <w:t>5.3</w:t>
        </w:r>
        <w:r w:rsidR="003E0F0F">
          <w:rPr>
            <w:rFonts w:asciiTheme="minorHAnsi" w:eastAsiaTheme="minorEastAsia" w:hAnsiTheme="minorHAnsi" w:cstheme="minorBidi"/>
            <w:bCs w:val="0"/>
            <w:noProof/>
            <w:szCs w:val="22"/>
          </w:rPr>
          <w:tab/>
        </w:r>
        <w:r w:rsidR="003E0F0F" w:rsidRPr="00656CDB">
          <w:rPr>
            <w:rStyle w:val="Hyperlnk"/>
            <w:noProof/>
            <w:lang w:eastAsia="de-DE"/>
          </w:rPr>
          <w:t>Calculating antenna efficiency</w:t>
        </w:r>
        <w:r w:rsidR="003E0F0F">
          <w:rPr>
            <w:noProof/>
            <w:webHidden/>
          </w:rPr>
          <w:tab/>
        </w:r>
        <w:r w:rsidR="003E0F0F">
          <w:rPr>
            <w:noProof/>
            <w:webHidden/>
          </w:rPr>
          <w:fldChar w:fldCharType="begin"/>
        </w:r>
        <w:r w:rsidR="003E0F0F">
          <w:rPr>
            <w:noProof/>
            <w:webHidden/>
          </w:rPr>
          <w:instrText xml:space="preserve"> PAGEREF _Toc436400104 \h </w:instrText>
        </w:r>
        <w:r w:rsidR="003E0F0F">
          <w:rPr>
            <w:noProof/>
            <w:webHidden/>
          </w:rPr>
        </w:r>
        <w:r w:rsidR="003E0F0F">
          <w:rPr>
            <w:noProof/>
            <w:webHidden/>
          </w:rPr>
          <w:fldChar w:fldCharType="separate"/>
        </w:r>
        <w:r w:rsidR="003E0F0F">
          <w:rPr>
            <w:noProof/>
            <w:webHidden/>
          </w:rPr>
          <w:t>8</w:t>
        </w:r>
        <w:r w:rsidR="003E0F0F">
          <w:rPr>
            <w:noProof/>
            <w:webHidden/>
          </w:rPr>
          <w:fldChar w:fldCharType="end"/>
        </w:r>
      </w:hyperlink>
    </w:p>
    <w:p w14:paraId="4DA2C390" w14:textId="77777777" w:rsidR="003E0F0F" w:rsidRDefault="00BD3EA2">
      <w:pPr>
        <w:pStyle w:val="Innehll1"/>
        <w:rPr>
          <w:rFonts w:asciiTheme="minorHAnsi" w:eastAsiaTheme="minorEastAsia" w:hAnsiTheme="minorHAnsi" w:cstheme="minorBidi"/>
          <w:b w:val="0"/>
          <w:bCs w:val="0"/>
          <w:caps w:val="0"/>
          <w:noProof/>
        </w:rPr>
      </w:pPr>
      <w:hyperlink w:anchor="_Toc436400105" w:history="1">
        <w:r w:rsidR="003E0F0F" w:rsidRPr="00656CDB">
          <w:rPr>
            <w:rStyle w:val="Hyperlnk"/>
            <w:noProof/>
          </w:rPr>
          <w:t>6</w:t>
        </w:r>
        <w:r w:rsidR="003E0F0F">
          <w:rPr>
            <w:rFonts w:asciiTheme="minorHAnsi" w:eastAsiaTheme="minorEastAsia" w:hAnsiTheme="minorHAnsi" w:cstheme="minorBidi"/>
            <w:b w:val="0"/>
            <w:bCs w:val="0"/>
            <w:caps w:val="0"/>
            <w:noProof/>
          </w:rPr>
          <w:tab/>
        </w:r>
        <w:r w:rsidR="003E0F0F" w:rsidRPr="00656CDB">
          <w:rPr>
            <w:rStyle w:val="Hyperlnk"/>
            <w:noProof/>
          </w:rPr>
          <w:t>Coverage prediction</w:t>
        </w:r>
        <w:r w:rsidR="003E0F0F">
          <w:rPr>
            <w:noProof/>
            <w:webHidden/>
          </w:rPr>
          <w:tab/>
        </w:r>
        <w:r w:rsidR="003E0F0F">
          <w:rPr>
            <w:noProof/>
            <w:webHidden/>
          </w:rPr>
          <w:fldChar w:fldCharType="begin"/>
        </w:r>
        <w:r w:rsidR="003E0F0F">
          <w:rPr>
            <w:noProof/>
            <w:webHidden/>
          </w:rPr>
          <w:instrText xml:space="preserve"> PAGEREF _Toc436400105 \h </w:instrText>
        </w:r>
        <w:r w:rsidR="003E0F0F">
          <w:rPr>
            <w:noProof/>
            <w:webHidden/>
          </w:rPr>
        </w:r>
        <w:r w:rsidR="003E0F0F">
          <w:rPr>
            <w:noProof/>
            <w:webHidden/>
          </w:rPr>
          <w:fldChar w:fldCharType="separate"/>
        </w:r>
        <w:r w:rsidR="003E0F0F">
          <w:rPr>
            <w:noProof/>
            <w:webHidden/>
          </w:rPr>
          <w:t>8</w:t>
        </w:r>
        <w:r w:rsidR="003E0F0F">
          <w:rPr>
            <w:noProof/>
            <w:webHidden/>
          </w:rPr>
          <w:fldChar w:fldCharType="end"/>
        </w:r>
      </w:hyperlink>
    </w:p>
    <w:p w14:paraId="78355BDA" w14:textId="77777777" w:rsidR="003E0F0F" w:rsidRDefault="00BD3EA2">
      <w:pPr>
        <w:pStyle w:val="Innehll2"/>
        <w:rPr>
          <w:rFonts w:asciiTheme="minorHAnsi" w:eastAsiaTheme="minorEastAsia" w:hAnsiTheme="minorHAnsi" w:cstheme="minorBidi"/>
          <w:bCs w:val="0"/>
          <w:noProof/>
          <w:szCs w:val="22"/>
        </w:rPr>
      </w:pPr>
      <w:hyperlink w:anchor="_Toc436400106" w:history="1">
        <w:r w:rsidR="003E0F0F" w:rsidRPr="00656CDB">
          <w:rPr>
            <w:rStyle w:val="Hyperlnk"/>
            <w:noProof/>
            <w:lang w:eastAsia="de-DE"/>
          </w:rPr>
          <w:t>6.1</w:t>
        </w:r>
        <w:r w:rsidR="003E0F0F">
          <w:rPr>
            <w:rFonts w:asciiTheme="minorHAnsi" w:eastAsiaTheme="minorEastAsia" w:hAnsiTheme="minorHAnsi" w:cstheme="minorBidi"/>
            <w:bCs w:val="0"/>
            <w:noProof/>
            <w:szCs w:val="22"/>
          </w:rPr>
          <w:tab/>
        </w:r>
        <w:r w:rsidR="003E0F0F" w:rsidRPr="00656CDB">
          <w:rPr>
            <w:rStyle w:val="Hyperlnk"/>
            <w:noProof/>
            <w:lang w:eastAsia="de-DE"/>
          </w:rPr>
          <w:t>Performance requirements</w:t>
        </w:r>
        <w:r w:rsidR="003E0F0F">
          <w:rPr>
            <w:noProof/>
            <w:webHidden/>
          </w:rPr>
          <w:tab/>
        </w:r>
        <w:r w:rsidR="003E0F0F">
          <w:rPr>
            <w:noProof/>
            <w:webHidden/>
          </w:rPr>
          <w:fldChar w:fldCharType="begin"/>
        </w:r>
        <w:r w:rsidR="003E0F0F">
          <w:rPr>
            <w:noProof/>
            <w:webHidden/>
          </w:rPr>
          <w:instrText xml:space="preserve"> PAGEREF _Toc436400106 \h </w:instrText>
        </w:r>
        <w:r w:rsidR="003E0F0F">
          <w:rPr>
            <w:noProof/>
            <w:webHidden/>
          </w:rPr>
        </w:r>
        <w:r w:rsidR="003E0F0F">
          <w:rPr>
            <w:noProof/>
            <w:webHidden/>
          </w:rPr>
          <w:fldChar w:fldCharType="separate"/>
        </w:r>
        <w:r w:rsidR="003E0F0F">
          <w:rPr>
            <w:noProof/>
            <w:webHidden/>
          </w:rPr>
          <w:t>8</w:t>
        </w:r>
        <w:r w:rsidR="003E0F0F">
          <w:rPr>
            <w:noProof/>
            <w:webHidden/>
          </w:rPr>
          <w:fldChar w:fldCharType="end"/>
        </w:r>
      </w:hyperlink>
    </w:p>
    <w:p w14:paraId="3211B3A8" w14:textId="77777777" w:rsidR="003E0F0F" w:rsidRDefault="00BD3EA2">
      <w:pPr>
        <w:pStyle w:val="Innehll2"/>
        <w:rPr>
          <w:rFonts w:asciiTheme="minorHAnsi" w:eastAsiaTheme="minorEastAsia" w:hAnsiTheme="minorHAnsi" w:cstheme="minorBidi"/>
          <w:bCs w:val="0"/>
          <w:noProof/>
          <w:szCs w:val="22"/>
        </w:rPr>
      </w:pPr>
      <w:hyperlink w:anchor="_Toc436400107" w:history="1">
        <w:r w:rsidR="003E0F0F" w:rsidRPr="00656CDB">
          <w:rPr>
            <w:rStyle w:val="Hyperlnk"/>
            <w:noProof/>
            <w:lang w:eastAsia="de-DE"/>
          </w:rPr>
          <w:t>6.2</w:t>
        </w:r>
        <w:r w:rsidR="003E0F0F">
          <w:rPr>
            <w:rFonts w:asciiTheme="minorHAnsi" w:eastAsiaTheme="minorEastAsia" w:hAnsiTheme="minorHAnsi" w:cstheme="minorBidi"/>
            <w:bCs w:val="0"/>
            <w:noProof/>
            <w:szCs w:val="22"/>
          </w:rPr>
          <w:tab/>
        </w:r>
        <w:r w:rsidR="003E0F0F" w:rsidRPr="00656CDB">
          <w:rPr>
            <w:rStyle w:val="Hyperlnk"/>
            <w:noProof/>
            <w:lang w:eastAsia="de-DE"/>
          </w:rPr>
          <w:t>Self-fading</w:t>
        </w:r>
        <w:r w:rsidR="003E0F0F">
          <w:rPr>
            <w:noProof/>
            <w:webHidden/>
          </w:rPr>
          <w:tab/>
        </w:r>
        <w:r w:rsidR="003E0F0F">
          <w:rPr>
            <w:noProof/>
            <w:webHidden/>
          </w:rPr>
          <w:fldChar w:fldCharType="begin"/>
        </w:r>
        <w:r w:rsidR="003E0F0F">
          <w:rPr>
            <w:noProof/>
            <w:webHidden/>
          </w:rPr>
          <w:instrText xml:space="preserve"> PAGEREF _Toc436400107 \h </w:instrText>
        </w:r>
        <w:r w:rsidR="003E0F0F">
          <w:rPr>
            <w:noProof/>
            <w:webHidden/>
          </w:rPr>
        </w:r>
        <w:r w:rsidR="003E0F0F">
          <w:rPr>
            <w:noProof/>
            <w:webHidden/>
          </w:rPr>
          <w:fldChar w:fldCharType="separate"/>
        </w:r>
        <w:r w:rsidR="003E0F0F">
          <w:rPr>
            <w:noProof/>
            <w:webHidden/>
          </w:rPr>
          <w:t>9</w:t>
        </w:r>
        <w:r w:rsidR="003E0F0F">
          <w:rPr>
            <w:noProof/>
            <w:webHidden/>
          </w:rPr>
          <w:fldChar w:fldCharType="end"/>
        </w:r>
      </w:hyperlink>
    </w:p>
    <w:p w14:paraId="6C25F870" w14:textId="77777777" w:rsidR="003E0F0F" w:rsidRDefault="00BD3EA2">
      <w:pPr>
        <w:pStyle w:val="Innehll2"/>
        <w:rPr>
          <w:rFonts w:asciiTheme="minorHAnsi" w:eastAsiaTheme="minorEastAsia" w:hAnsiTheme="minorHAnsi" w:cstheme="minorBidi"/>
          <w:bCs w:val="0"/>
          <w:noProof/>
          <w:szCs w:val="22"/>
        </w:rPr>
      </w:pPr>
      <w:hyperlink w:anchor="_Toc436400108" w:history="1">
        <w:r w:rsidR="003E0F0F" w:rsidRPr="00656CDB">
          <w:rPr>
            <w:rStyle w:val="Hyperlnk"/>
            <w:noProof/>
            <w:lang w:eastAsia="de-DE"/>
          </w:rPr>
          <w:t>6.3</w:t>
        </w:r>
        <w:r w:rsidR="003E0F0F">
          <w:rPr>
            <w:rFonts w:asciiTheme="minorHAnsi" w:eastAsiaTheme="minorEastAsia" w:hAnsiTheme="minorHAnsi" w:cstheme="minorBidi"/>
            <w:bCs w:val="0"/>
            <w:noProof/>
            <w:szCs w:val="22"/>
          </w:rPr>
          <w:tab/>
        </w:r>
        <w:r w:rsidR="003E0F0F" w:rsidRPr="00656CDB">
          <w:rPr>
            <w:rStyle w:val="Hyperlnk"/>
            <w:noProof/>
            <w:lang w:eastAsia="de-DE"/>
          </w:rPr>
          <w:t>Interference</w:t>
        </w:r>
        <w:r w:rsidR="003E0F0F">
          <w:rPr>
            <w:noProof/>
            <w:webHidden/>
          </w:rPr>
          <w:tab/>
        </w:r>
        <w:r w:rsidR="003E0F0F">
          <w:rPr>
            <w:noProof/>
            <w:webHidden/>
          </w:rPr>
          <w:fldChar w:fldCharType="begin"/>
        </w:r>
        <w:r w:rsidR="003E0F0F">
          <w:rPr>
            <w:noProof/>
            <w:webHidden/>
          </w:rPr>
          <w:instrText xml:space="preserve"> PAGEREF _Toc436400108 \h </w:instrText>
        </w:r>
        <w:r w:rsidR="003E0F0F">
          <w:rPr>
            <w:noProof/>
            <w:webHidden/>
          </w:rPr>
        </w:r>
        <w:r w:rsidR="003E0F0F">
          <w:rPr>
            <w:noProof/>
            <w:webHidden/>
          </w:rPr>
          <w:fldChar w:fldCharType="separate"/>
        </w:r>
        <w:r w:rsidR="003E0F0F">
          <w:rPr>
            <w:noProof/>
            <w:webHidden/>
          </w:rPr>
          <w:t>9</w:t>
        </w:r>
        <w:r w:rsidR="003E0F0F">
          <w:rPr>
            <w:noProof/>
            <w:webHidden/>
          </w:rPr>
          <w:fldChar w:fldCharType="end"/>
        </w:r>
      </w:hyperlink>
    </w:p>
    <w:p w14:paraId="07B8DAAD" w14:textId="77777777" w:rsidR="003E0F0F" w:rsidRDefault="00BD3EA2">
      <w:pPr>
        <w:pStyle w:val="Innehll3"/>
        <w:rPr>
          <w:rFonts w:asciiTheme="minorHAnsi" w:eastAsiaTheme="minorEastAsia" w:hAnsiTheme="minorHAnsi" w:cstheme="minorBidi"/>
          <w:noProof/>
          <w:sz w:val="22"/>
          <w:szCs w:val="22"/>
        </w:rPr>
      </w:pPr>
      <w:hyperlink w:anchor="_Toc436400109" w:history="1">
        <w:r w:rsidR="003E0F0F" w:rsidRPr="00656CDB">
          <w:rPr>
            <w:rStyle w:val="Hyperlnk"/>
            <w:noProof/>
          </w:rPr>
          <w:t>6.3.1</w:t>
        </w:r>
        <w:r w:rsidR="003E0F0F">
          <w:rPr>
            <w:rFonts w:asciiTheme="minorHAnsi" w:eastAsiaTheme="minorEastAsia" w:hAnsiTheme="minorHAnsi" w:cstheme="minorBidi"/>
            <w:noProof/>
            <w:sz w:val="22"/>
            <w:szCs w:val="22"/>
          </w:rPr>
          <w:tab/>
        </w:r>
        <w:r w:rsidR="003E0F0F" w:rsidRPr="00656CDB">
          <w:rPr>
            <w:rStyle w:val="Hyperlnk"/>
            <w:noProof/>
          </w:rPr>
          <w:t>Co-channel</w:t>
        </w:r>
        <w:r w:rsidR="003E0F0F">
          <w:rPr>
            <w:noProof/>
            <w:webHidden/>
          </w:rPr>
          <w:tab/>
        </w:r>
        <w:r w:rsidR="003E0F0F">
          <w:rPr>
            <w:noProof/>
            <w:webHidden/>
          </w:rPr>
          <w:fldChar w:fldCharType="begin"/>
        </w:r>
        <w:r w:rsidR="003E0F0F">
          <w:rPr>
            <w:noProof/>
            <w:webHidden/>
          </w:rPr>
          <w:instrText xml:space="preserve"> PAGEREF _Toc436400109 \h </w:instrText>
        </w:r>
        <w:r w:rsidR="003E0F0F">
          <w:rPr>
            <w:noProof/>
            <w:webHidden/>
          </w:rPr>
        </w:r>
        <w:r w:rsidR="003E0F0F">
          <w:rPr>
            <w:noProof/>
            <w:webHidden/>
          </w:rPr>
          <w:fldChar w:fldCharType="separate"/>
        </w:r>
        <w:r w:rsidR="003E0F0F">
          <w:rPr>
            <w:noProof/>
            <w:webHidden/>
          </w:rPr>
          <w:t>9</w:t>
        </w:r>
        <w:r w:rsidR="003E0F0F">
          <w:rPr>
            <w:noProof/>
            <w:webHidden/>
          </w:rPr>
          <w:fldChar w:fldCharType="end"/>
        </w:r>
      </w:hyperlink>
    </w:p>
    <w:p w14:paraId="59A9C73C" w14:textId="77777777" w:rsidR="003E0F0F" w:rsidRDefault="00BD3EA2">
      <w:pPr>
        <w:pStyle w:val="Innehll3"/>
        <w:rPr>
          <w:rFonts w:asciiTheme="minorHAnsi" w:eastAsiaTheme="minorEastAsia" w:hAnsiTheme="minorHAnsi" w:cstheme="minorBidi"/>
          <w:noProof/>
          <w:sz w:val="22"/>
          <w:szCs w:val="22"/>
        </w:rPr>
      </w:pPr>
      <w:hyperlink w:anchor="_Toc436400110" w:history="1">
        <w:r w:rsidR="003E0F0F" w:rsidRPr="00656CDB">
          <w:rPr>
            <w:rStyle w:val="Hyperlnk"/>
            <w:noProof/>
          </w:rPr>
          <w:t>6.3.2</w:t>
        </w:r>
        <w:r w:rsidR="003E0F0F">
          <w:rPr>
            <w:rFonts w:asciiTheme="minorHAnsi" w:eastAsiaTheme="minorEastAsia" w:hAnsiTheme="minorHAnsi" w:cstheme="minorBidi"/>
            <w:noProof/>
            <w:sz w:val="22"/>
            <w:szCs w:val="22"/>
          </w:rPr>
          <w:tab/>
        </w:r>
        <w:r w:rsidR="003E0F0F" w:rsidRPr="00656CDB">
          <w:rPr>
            <w:rStyle w:val="Hyperlnk"/>
            <w:noProof/>
          </w:rPr>
          <w:t>Adjacent channel</w:t>
        </w:r>
        <w:r w:rsidR="003E0F0F">
          <w:rPr>
            <w:noProof/>
            <w:webHidden/>
          </w:rPr>
          <w:tab/>
        </w:r>
        <w:r w:rsidR="003E0F0F">
          <w:rPr>
            <w:noProof/>
            <w:webHidden/>
          </w:rPr>
          <w:fldChar w:fldCharType="begin"/>
        </w:r>
        <w:r w:rsidR="003E0F0F">
          <w:rPr>
            <w:noProof/>
            <w:webHidden/>
          </w:rPr>
          <w:instrText xml:space="preserve"> PAGEREF _Toc436400110 \h </w:instrText>
        </w:r>
        <w:r w:rsidR="003E0F0F">
          <w:rPr>
            <w:noProof/>
            <w:webHidden/>
          </w:rPr>
        </w:r>
        <w:r w:rsidR="003E0F0F">
          <w:rPr>
            <w:noProof/>
            <w:webHidden/>
          </w:rPr>
          <w:fldChar w:fldCharType="separate"/>
        </w:r>
        <w:r w:rsidR="003E0F0F">
          <w:rPr>
            <w:noProof/>
            <w:webHidden/>
          </w:rPr>
          <w:t>9</w:t>
        </w:r>
        <w:r w:rsidR="003E0F0F">
          <w:rPr>
            <w:noProof/>
            <w:webHidden/>
          </w:rPr>
          <w:fldChar w:fldCharType="end"/>
        </w:r>
      </w:hyperlink>
    </w:p>
    <w:p w14:paraId="614D1EF6" w14:textId="77777777" w:rsidR="003E0F0F" w:rsidRDefault="00BD3EA2">
      <w:pPr>
        <w:pStyle w:val="Innehll2"/>
        <w:rPr>
          <w:rFonts w:asciiTheme="minorHAnsi" w:eastAsiaTheme="minorEastAsia" w:hAnsiTheme="minorHAnsi" w:cstheme="minorBidi"/>
          <w:bCs w:val="0"/>
          <w:noProof/>
          <w:szCs w:val="22"/>
        </w:rPr>
      </w:pPr>
      <w:hyperlink w:anchor="_Toc436400111" w:history="1">
        <w:r w:rsidR="003E0F0F" w:rsidRPr="00656CDB">
          <w:rPr>
            <w:rStyle w:val="Hyperlnk"/>
            <w:noProof/>
            <w:lang w:eastAsia="de-DE"/>
          </w:rPr>
          <w:t>6.4</w:t>
        </w:r>
        <w:r w:rsidR="003E0F0F">
          <w:rPr>
            <w:rFonts w:asciiTheme="minorHAnsi" w:eastAsiaTheme="minorEastAsia" w:hAnsiTheme="minorHAnsi" w:cstheme="minorBidi"/>
            <w:bCs w:val="0"/>
            <w:noProof/>
            <w:szCs w:val="22"/>
          </w:rPr>
          <w:tab/>
        </w:r>
        <w:r w:rsidR="003E0F0F" w:rsidRPr="00656CDB">
          <w:rPr>
            <w:rStyle w:val="Hyperlnk"/>
            <w:noProof/>
            <w:lang w:eastAsia="de-DE"/>
          </w:rPr>
          <w:t>Atmospheric noise</w:t>
        </w:r>
        <w:r w:rsidR="003E0F0F">
          <w:rPr>
            <w:noProof/>
            <w:webHidden/>
          </w:rPr>
          <w:tab/>
        </w:r>
        <w:r w:rsidR="003E0F0F">
          <w:rPr>
            <w:noProof/>
            <w:webHidden/>
          </w:rPr>
          <w:fldChar w:fldCharType="begin"/>
        </w:r>
        <w:r w:rsidR="003E0F0F">
          <w:rPr>
            <w:noProof/>
            <w:webHidden/>
          </w:rPr>
          <w:instrText xml:space="preserve"> PAGEREF _Toc436400111 \h </w:instrText>
        </w:r>
        <w:r w:rsidR="003E0F0F">
          <w:rPr>
            <w:noProof/>
            <w:webHidden/>
          </w:rPr>
        </w:r>
        <w:r w:rsidR="003E0F0F">
          <w:rPr>
            <w:noProof/>
            <w:webHidden/>
          </w:rPr>
          <w:fldChar w:fldCharType="separate"/>
        </w:r>
        <w:r w:rsidR="003E0F0F">
          <w:rPr>
            <w:noProof/>
            <w:webHidden/>
          </w:rPr>
          <w:t>9</w:t>
        </w:r>
        <w:r w:rsidR="003E0F0F">
          <w:rPr>
            <w:noProof/>
            <w:webHidden/>
          </w:rPr>
          <w:fldChar w:fldCharType="end"/>
        </w:r>
      </w:hyperlink>
    </w:p>
    <w:p w14:paraId="66A9BF39" w14:textId="77777777" w:rsidR="003E0F0F" w:rsidRDefault="00BD3EA2">
      <w:pPr>
        <w:pStyle w:val="Innehll1"/>
        <w:rPr>
          <w:rFonts w:asciiTheme="minorHAnsi" w:eastAsiaTheme="minorEastAsia" w:hAnsiTheme="minorHAnsi" w:cstheme="minorBidi"/>
          <w:b w:val="0"/>
          <w:bCs w:val="0"/>
          <w:caps w:val="0"/>
          <w:noProof/>
        </w:rPr>
      </w:pPr>
      <w:hyperlink w:anchor="_Toc436400112" w:history="1">
        <w:r w:rsidR="003E0F0F" w:rsidRPr="00656CDB">
          <w:rPr>
            <w:rStyle w:val="Hyperlnk"/>
            <w:noProof/>
          </w:rPr>
          <w:t>7</w:t>
        </w:r>
        <w:r w:rsidR="003E0F0F">
          <w:rPr>
            <w:rFonts w:asciiTheme="minorHAnsi" w:eastAsiaTheme="minorEastAsia" w:hAnsiTheme="minorHAnsi" w:cstheme="minorBidi"/>
            <w:b w:val="0"/>
            <w:bCs w:val="0"/>
            <w:caps w:val="0"/>
            <w:noProof/>
          </w:rPr>
          <w:tab/>
        </w:r>
        <w:r w:rsidR="003E0F0F" w:rsidRPr="00656CDB">
          <w:rPr>
            <w:rStyle w:val="Hyperlnk"/>
            <w:noProof/>
          </w:rPr>
          <w:t>In-field measurements</w:t>
        </w:r>
        <w:r w:rsidR="003E0F0F">
          <w:rPr>
            <w:noProof/>
            <w:webHidden/>
          </w:rPr>
          <w:tab/>
        </w:r>
        <w:r w:rsidR="003E0F0F">
          <w:rPr>
            <w:noProof/>
            <w:webHidden/>
          </w:rPr>
          <w:fldChar w:fldCharType="begin"/>
        </w:r>
        <w:r w:rsidR="003E0F0F">
          <w:rPr>
            <w:noProof/>
            <w:webHidden/>
          </w:rPr>
          <w:instrText xml:space="preserve"> PAGEREF _Toc436400112 \h </w:instrText>
        </w:r>
        <w:r w:rsidR="003E0F0F">
          <w:rPr>
            <w:noProof/>
            <w:webHidden/>
          </w:rPr>
        </w:r>
        <w:r w:rsidR="003E0F0F">
          <w:rPr>
            <w:noProof/>
            <w:webHidden/>
          </w:rPr>
          <w:fldChar w:fldCharType="separate"/>
        </w:r>
        <w:r w:rsidR="003E0F0F">
          <w:rPr>
            <w:noProof/>
            <w:webHidden/>
          </w:rPr>
          <w:t>9</w:t>
        </w:r>
        <w:r w:rsidR="003E0F0F">
          <w:rPr>
            <w:noProof/>
            <w:webHidden/>
          </w:rPr>
          <w:fldChar w:fldCharType="end"/>
        </w:r>
      </w:hyperlink>
    </w:p>
    <w:p w14:paraId="1919D137" w14:textId="77777777" w:rsidR="003E0F0F" w:rsidRDefault="00BD3EA2">
      <w:pPr>
        <w:pStyle w:val="Innehll1"/>
        <w:rPr>
          <w:rFonts w:asciiTheme="minorHAnsi" w:eastAsiaTheme="minorEastAsia" w:hAnsiTheme="minorHAnsi" w:cstheme="minorBidi"/>
          <w:b w:val="0"/>
          <w:bCs w:val="0"/>
          <w:caps w:val="0"/>
          <w:noProof/>
        </w:rPr>
      </w:pPr>
      <w:hyperlink w:anchor="_Toc436400113" w:history="1">
        <w:r w:rsidR="003E0F0F" w:rsidRPr="00656CDB">
          <w:rPr>
            <w:rStyle w:val="Hyperlnk"/>
            <w:noProof/>
          </w:rPr>
          <w:t>8</w:t>
        </w:r>
        <w:r w:rsidR="003E0F0F">
          <w:rPr>
            <w:rFonts w:asciiTheme="minorHAnsi" w:eastAsiaTheme="minorEastAsia" w:hAnsiTheme="minorHAnsi" w:cstheme="minorBidi"/>
            <w:b w:val="0"/>
            <w:bCs w:val="0"/>
            <w:caps w:val="0"/>
            <w:noProof/>
          </w:rPr>
          <w:tab/>
        </w:r>
        <w:r w:rsidR="003E0F0F" w:rsidRPr="00656CDB">
          <w:rPr>
            <w:rStyle w:val="Hyperlnk"/>
            <w:noProof/>
          </w:rPr>
          <w:t>references</w:t>
        </w:r>
        <w:r w:rsidR="003E0F0F">
          <w:rPr>
            <w:noProof/>
            <w:webHidden/>
          </w:rPr>
          <w:tab/>
        </w:r>
        <w:r w:rsidR="003E0F0F">
          <w:rPr>
            <w:noProof/>
            <w:webHidden/>
          </w:rPr>
          <w:fldChar w:fldCharType="begin"/>
        </w:r>
        <w:r w:rsidR="003E0F0F">
          <w:rPr>
            <w:noProof/>
            <w:webHidden/>
          </w:rPr>
          <w:instrText xml:space="preserve"> PAGEREF _Toc436400113 \h </w:instrText>
        </w:r>
        <w:r w:rsidR="003E0F0F">
          <w:rPr>
            <w:noProof/>
            <w:webHidden/>
          </w:rPr>
        </w:r>
        <w:r w:rsidR="003E0F0F">
          <w:rPr>
            <w:noProof/>
            <w:webHidden/>
          </w:rPr>
          <w:fldChar w:fldCharType="separate"/>
        </w:r>
        <w:r w:rsidR="003E0F0F">
          <w:rPr>
            <w:noProof/>
            <w:webHidden/>
          </w:rPr>
          <w:t>9</w:t>
        </w:r>
        <w:r w:rsidR="003E0F0F">
          <w:rPr>
            <w:noProof/>
            <w:webHidden/>
          </w:rPr>
          <w:fldChar w:fldCharType="end"/>
        </w:r>
      </w:hyperlink>
    </w:p>
    <w:p w14:paraId="0E7BE6DA" w14:textId="77777777" w:rsidR="003E0F0F" w:rsidRDefault="00BD3EA2">
      <w:pPr>
        <w:pStyle w:val="Innehll1"/>
        <w:tabs>
          <w:tab w:val="left" w:pos="1701"/>
        </w:tabs>
        <w:rPr>
          <w:rFonts w:asciiTheme="minorHAnsi" w:eastAsiaTheme="minorEastAsia" w:hAnsiTheme="minorHAnsi" w:cstheme="minorBidi"/>
          <w:b w:val="0"/>
          <w:bCs w:val="0"/>
          <w:caps w:val="0"/>
          <w:noProof/>
        </w:rPr>
      </w:pPr>
      <w:hyperlink w:anchor="_Toc436400114" w:history="1">
        <w:r w:rsidR="003E0F0F" w:rsidRPr="00656CDB">
          <w:rPr>
            <w:rStyle w:val="Hyperlnk"/>
            <w:rFonts w:ascii="Arial Bold" w:hAnsi="Arial Bold"/>
            <w:noProof/>
          </w:rPr>
          <w:t>ANNEX A</w:t>
        </w:r>
        <w:r w:rsidR="003E0F0F">
          <w:rPr>
            <w:rFonts w:asciiTheme="minorHAnsi" w:eastAsiaTheme="minorEastAsia" w:hAnsiTheme="minorHAnsi" w:cstheme="minorBidi"/>
            <w:b w:val="0"/>
            <w:bCs w:val="0"/>
            <w:caps w:val="0"/>
            <w:noProof/>
          </w:rPr>
          <w:tab/>
        </w:r>
        <w:r w:rsidR="003E0F0F" w:rsidRPr="00656CDB">
          <w:rPr>
            <w:rStyle w:val="Hyperlnk"/>
            <w:noProof/>
          </w:rPr>
          <w:t>Annex</w:t>
        </w:r>
        <w:r w:rsidR="003E0F0F">
          <w:rPr>
            <w:noProof/>
            <w:webHidden/>
          </w:rPr>
          <w:tab/>
        </w:r>
        <w:r w:rsidR="003E0F0F">
          <w:rPr>
            <w:noProof/>
            <w:webHidden/>
          </w:rPr>
          <w:fldChar w:fldCharType="begin"/>
        </w:r>
        <w:r w:rsidR="003E0F0F">
          <w:rPr>
            <w:noProof/>
            <w:webHidden/>
          </w:rPr>
          <w:instrText xml:space="preserve"> PAGEREF _Toc436400114 \h </w:instrText>
        </w:r>
        <w:r w:rsidR="003E0F0F">
          <w:rPr>
            <w:noProof/>
            <w:webHidden/>
          </w:rPr>
        </w:r>
        <w:r w:rsidR="003E0F0F">
          <w:rPr>
            <w:noProof/>
            <w:webHidden/>
          </w:rPr>
          <w:fldChar w:fldCharType="separate"/>
        </w:r>
        <w:r w:rsidR="003E0F0F">
          <w:rPr>
            <w:noProof/>
            <w:webHidden/>
          </w:rPr>
          <w:t>10</w:t>
        </w:r>
        <w:r w:rsidR="003E0F0F">
          <w:rPr>
            <w:noProof/>
            <w:webHidden/>
          </w:rPr>
          <w:fldChar w:fldCharType="end"/>
        </w:r>
      </w:hyperlink>
    </w:p>
    <w:p w14:paraId="4253F1B1" w14:textId="77777777" w:rsidR="00DC1CA6" w:rsidRDefault="0094266B" w:rsidP="00380C7B">
      <w:r>
        <w:rPr>
          <w:b/>
          <w:bCs/>
          <w:noProof/>
        </w:rPr>
        <w:fldChar w:fldCharType="end"/>
      </w:r>
    </w:p>
    <w:p w14:paraId="296BEB7E" w14:textId="77777777" w:rsidR="00986D5A" w:rsidRDefault="00986D5A" w:rsidP="00986D5A">
      <w:pPr>
        <w:pStyle w:val="Rubrik"/>
      </w:pPr>
      <w:bookmarkStart w:id="6" w:name="_Toc417493762"/>
      <w:bookmarkStart w:id="7" w:name="_Toc417494420"/>
      <w:bookmarkStart w:id="8" w:name="_Toc436400090"/>
      <w:r>
        <w:t>Index of Tables</w:t>
      </w:r>
      <w:bookmarkEnd w:id="6"/>
      <w:bookmarkEnd w:id="7"/>
      <w:bookmarkEnd w:id="8"/>
    </w:p>
    <w:p w14:paraId="2C361299" w14:textId="77777777" w:rsidR="0094266B" w:rsidRDefault="00C92711">
      <w:pPr>
        <w:pStyle w:val="Figurfrteckning"/>
        <w:rPr>
          <w:rFonts w:asciiTheme="minorHAnsi" w:eastAsiaTheme="minorEastAsia" w:hAnsiTheme="minorHAnsi" w:cstheme="minorBidi"/>
          <w:noProof/>
          <w:lang w:val="es-ES" w:eastAsia="es-ES"/>
        </w:rPr>
      </w:pPr>
      <w:r>
        <w:fldChar w:fldCharType="begin"/>
      </w:r>
      <w:r w:rsidR="00986D5A">
        <w:instrText xml:space="preserve"> TOC \h \z \t "Table_#" \c </w:instrText>
      </w:r>
      <w:r>
        <w:fldChar w:fldCharType="separate"/>
      </w:r>
      <w:hyperlink w:anchor="_Toc433885433" w:history="1">
        <w:r w:rsidR="0094266B" w:rsidRPr="009E26C3">
          <w:rPr>
            <w:rStyle w:val="Hyperlnk"/>
            <w:noProof/>
          </w:rPr>
          <w:t>Table 1</w:t>
        </w:r>
        <w:r w:rsidR="0094266B">
          <w:rPr>
            <w:rFonts w:asciiTheme="minorHAnsi" w:eastAsiaTheme="minorEastAsia" w:hAnsiTheme="minorHAnsi" w:cstheme="minorBidi"/>
            <w:noProof/>
            <w:lang w:val="es-ES" w:eastAsia="es-ES"/>
          </w:rPr>
          <w:tab/>
        </w:r>
        <w:r w:rsidR="0094266B" w:rsidRPr="009E26C3">
          <w:rPr>
            <w:rStyle w:val="Hyperlnk"/>
            <w:noProof/>
          </w:rPr>
          <w:t>Acronyms</w:t>
        </w:r>
        <w:r w:rsidR="0094266B">
          <w:rPr>
            <w:noProof/>
            <w:webHidden/>
          </w:rPr>
          <w:tab/>
        </w:r>
        <w:r w:rsidR="0094266B">
          <w:rPr>
            <w:noProof/>
            <w:webHidden/>
          </w:rPr>
          <w:fldChar w:fldCharType="begin"/>
        </w:r>
        <w:r w:rsidR="0094266B">
          <w:rPr>
            <w:noProof/>
            <w:webHidden/>
          </w:rPr>
          <w:instrText xml:space="preserve"> PAGEREF _Toc433885433 \h </w:instrText>
        </w:r>
        <w:r w:rsidR="0094266B">
          <w:rPr>
            <w:noProof/>
            <w:webHidden/>
          </w:rPr>
        </w:r>
        <w:r w:rsidR="0094266B">
          <w:rPr>
            <w:noProof/>
            <w:webHidden/>
          </w:rPr>
          <w:fldChar w:fldCharType="separate"/>
        </w:r>
        <w:r w:rsidR="0094266B">
          <w:rPr>
            <w:noProof/>
            <w:webHidden/>
          </w:rPr>
          <w:t>5</w:t>
        </w:r>
        <w:r w:rsidR="0094266B">
          <w:rPr>
            <w:noProof/>
            <w:webHidden/>
          </w:rPr>
          <w:fldChar w:fldCharType="end"/>
        </w:r>
      </w:hyperlink>
    </w:p>
    <w:p w14:paraId="3174388C" w14:textId="77777777" w:rsidR="00986D5A" w:rsidRDefault="00C92711" w:rsidP="00380C7B">
      <w:r>
        <w:fldChar w:fldCharType="end"/>
      </w:r>
    </w:p>
    <w:p w14:paraId="52AA18D7" w14:textId="77777777" w:rsidR="00986D5A" w:rsidRDefault="00986D5A" w:rsidP="00986D5A">
      <w:pPr>
        <w:pStyle w:val="Rubrik"/>
      </w:pPr>
      <w:bookmarkStart w:id="9" w:name="_Toc417493763"/>
      <w:bookmarkStart w:id="10" w:name="_Toc417494421"/>
      <w:bookmarkStart w:id="11" w:name="_Toc436400091"/>
      <w:r>
        <w:t>Index of Figures</w:t>
      </w:r>
      <w:bookmarkEnd w:id="9"/>
      <w:bookmarkEnd w:id="10"/>
      <w:bookmarkEnd w:id="11"/>
    </w:p>
    <w:p w14:paraId="6287E2F8" w14:textId="77777777" w:rsidR="00986D5A" w:rsidRPr="00371BEF" w:rsidRDefault="00C92711" w:rsidP="00380C7B">
      <w:r>
        <w:fldChar w:fldCharType="begin"/>
      </w:r>
      <w:r w:rsidR="00986D5A">
        <w:instrText xml:space="preserve"> TOC \h \z \t "Figure_#" \c </w:instrText>
      </w:r>
      <w:r>
        <w:fldChar w:fldCharType="separate"/>
      </w:r>
      <w:r w:rsidR="003E0F0F">
        <w:rPr>
          <w:b/>
          <w:bCs/>
          <w:noProof/>
          <w:lang w:val="en-US"/>
        </w:rPr>
        <w:t>No table of figures entries found.</w:t>
      </w:r>
      <w:r>
        <w:fldChar w:fldCharType="end"/>
      </w:r>
    </w:p>
    <w:p w14:paraId="121B2F65" w14:textId="77777777" w:rsidR="009E1230" w:rsidRPr="00371BEF" w:rsidRDefault="00460028" w:rsidP="00371BEF">
      <w:pPr>
        <w:pStyle w:val="Rubrik"/>
      </w:pPr>
      <w:r w:rsidRPr="00371BEF">
        <w:br w:type="page"/>
      </w:r>
      <w:bookmarkStart w:id="12" w:name="_Toc417493764"/>
      <w:bookmarkStart w:id="13" w:name="_Toc417494422"/>
      <w:bookmarkStart w:id="14" w:name="_Toc436400092"/>
      <w:r w:rsidR="0094266B">
        <w:lastRenderedPageBreak/>
        <w:t>The Maritime use of SBAS</w:t>
      </w:r>
      <w:bookmarkEnd w:id="12"/>
      <w:bookmarkEnd w:id="13"/>
      <w:bookmarkEnd w:id="14"/>
    </w:p>
    <w:p w14:paraId="37F5ED5D" w14:textId="77777777" w:rsidR="003A1501" w:rsidRDefault="001A2B50" w:rsidP="006427BF">
      <w:pPr>
        <w:pStyle w:val="Rubrik1"/>
      </w:pPr>
      <w:bookmarkStart w:id="15" w:name="_Toc417493765"/>
      <w:bookmarkStart w:id="16" w:name="_Toc417494423"/>
      <w:bookmarkStart w:id="17" w:name="_Toc436400093"/>
      <w:r w:rsidRPr="00C634CF">
        <w:t>Introduction</w:t>
      </w:r>
      <w:bookmarkEnd w:id="15"/>
      <w:bookmarkEnd w:id="16"/>
      <w:bookmarkEnd w:id="17"/>
    </w:p>
    <w:p w14:paraId="709FE10C" w14:textId="77777777" w:rsidR="003E0F0F" w:rsidRPr="003E0F0F" w:rsidRDefault="003E0F0F" w:rsidP="003E0F0F">
      <w:pPr>
        <w:pStyle w:val="Brdtext"/>
        <w:rPr>
          <w:lang w:eastAsia="de-DE"/>
        </w:rPr>
      </w:pPr>
      <w:r>
        <w:rPr>
          <w:lang w:eastAsia="de-DE"/>
        </w:rPr>
        <w:t xml:space="preserve">Many maritime administrations provide marine beacon differential GNSS correction services.  This Guideline outlines how to calculate the expected signal strength for any given station under varying conditions and outlines how the coverage area of any station, or group of stations, </w:t>
      </w:r>
      <w:r w:rsidR="00056F19">
        <w:rPr>
          <w:lang w:eastAsia="de-DE"/>
        </w:rPr>
        <w:t>may</w:t>
      </w:r>
      <w:r>
        <w:rPr>
          <w:lang w:eastAsia="de-DE"/>
        </w:rPr>
        <w:t xml:space="preserve"> be calculated. </w:t>
      </w:r>
    </w:p>
    <w:p w14:paraId="40898883" w14:textId="77777777" w:rsidR="001A2B50" w:rsidRPr="00C634CF" w:rsidRDefault="005E4B54" w:rsidP="00A14A4B">
      <w:pPr>
        <w:pStyle w:val="Rubrik1"/>
      </w:pPr>
      <w:bookmarkStart w:id="18" w:name="_Toc417493773"/>
      <w:bookmarkStart w:id="19" w:name="_Toc417494430"/>
      <w:bookmarkStart w:id="20" w:name="_Toc436400094"/>
      <w:r>
        <w:t>SCOPE</w:t>
      </w:r>
      <w:r w:rsidR="001A2B50" w:rsidRPr="00371BEF">
        <w:t xml:space="preserve"> </w:t>
      </w:r>
      <w:r w:rsidR="001A2B50" w:rsidRPr="00C634CF">
        <w:t>[Scope / Purpose (may be called Objectives)]</w:t>
      </w:r>
      <w:bookmarkEnd w:id="18"/>
      <w:bookmarkEnd w:id="19"/>
      <w:bookmarkEnd w:id="20"/>
    </w:p>
    <w:p w14:paraId="7746ECDE" w14:textId="77777777" w:rsidR="00D9582E" w:rsidRPr="00371BEF" w:rsidRDefault="00056F19" w:rsidP="005E4B54">
      <w:pPr>
        <w:pStyle w:val="Brdtext"/>
        <w:rPr>
          <w:lang w:eastAsia="de-DE"/>
        </w:rPr>
      </w:pPr>
      <w:r>
        <w:rPr>
          <w:lang w:eastAsia="de-DE"/>
        </w:rPr>
        <w:t>This document aims to assist marine beacon DGNSS service providers when calculating the expected range of any transmitting station, or groups o</w:t>
      </w:r>
      <w:r w:rsidR="00205DBB">
        <w:rPr>
          <w:lang w:eastAsia="de-DE"/>
        </w:rPr>
        <w:t xml:space="preserve">f stations.  IALA R-121 invites all service providers to inform users of the coverage area of their systems. </w:t>
      </w:r>
    </w:p>
    <w:p w14:paraId="76F9F456" w14:textId="77777777" w:rsidR="00D9582E" w:rsidRPr="00371BEF" w:rsidRDefault="00D9582E" w:rsidP="00D9582E">
      <w:pPr>
        <w:pStyle w:val="Rubrik1"/>
      </w:pPr>
      <w:bookmarkStart w:id="21" w:name="_Toc417493774"/>
      <w:bookmarkStart w:id="22" w:name="_Toc417494431"/>
      <w:r w:rsidRPr="00C634CF">
        <w:t xml:space="preserve"> </w:t>
      </w:r>
      <w:bookmarkStart w:id="23" w:name="_Toc436400095"/>
      <w:r w:rsidR="00C634CF" w:rsidRPr="00C634CF">
        <w:t>[</w:t>
      </w:r>
      <w:r w:rsidR="001A2B50" w:rsidRPr="00C634CF">
        <w:t>Definitions / Acronyms, as required]</w:t>
      </w:r>
      <w:bookmarkEnd w:id="21"/>
      <w:bookmarkEnd w:id="22"/>
      <w:bookmarkEnd w:id="23"/>
    </w:p>
    <w:p w14:paraId="6E1F7276" w14:textId="77777777" w:rsidR="00D9582E" w:rsidRPr="00D9582E" w:rsidRDefault="00D9582E" w:rsidP="00D9582E">
      <w:pPr>
        <w:pStyle w:val="Table"/>
      </w:pPr>
      <w:bookmarkStart w:id="24" w:name="_Toc433885433"/>
      <w:r w:rsidRPr="00D9582E">
        <w:t>Acronyms</w:t>
      </w:r>
      <w:bookmarkEnd w:id="24"/>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5"/>
      </w:tblGrid>
      <w:tr w:rsidR="00D9582E" w:rsidRPr="00D3428B" w14:paraId="6C6381D0" w14:textId="77777777" w:rsidTr="00D9582E">
        <w:tc>
          <w:tcPr>
            <w:tcW w:w="2500" w:type="pct"/>
            <w:vAlign w:val="center"/>
          </w:tcPr>
          <w:p w14:paraId="4777165F" w14:textId="77777777" w:rsidR="00D9582E" w:rsidRPr="00D3428B" w:rsidRDefault="00D9582E" w:rsidP="001E01B8">
            <w:pPr>
              <w:spacing w:before="60" w:after="60"/>
              <w:rPr>
                <w:sz w:val="20"/>
                <w:szCs w:val="20"/>
              </w:rPr>
            </w:pPr>
            <w:r>
              <w:rPr>
                <w:sz w:val="20"/>
                <w:szCs w:val="20"/>
              </w:rPr>
              <w:t>EDAS</w:t>
            </w:r>
          </w:p>
        </w:tc>
        <w:tc>
          <w:tcPr>
            <w:tcW w:w="2500" w:type="pct"/>
            <w:vAlign w:val="center"/>
          </w:tcPr>
          <w:p w14:paraId="3EA21DF1" w14:textId="77777777" w:rsidR="00D9582E" w:rsidRPr="00D3428B" w:rsidRDefault="00D9582E" w:rsidP="001E01B8">
            <w:pPr>
              <w:spacing w:before="60" w:after="60"/>
              <w:rPr>
                <w:sz w:val="20"/>
                <w:szCs w:val="20"/>
              </w:rPr>
            </w:pPr>
            <w:r>
              <w:rPr>
                <w:sz w:val="20"/>
                <w:szCs w:val="20"/>
              </w:rPr>
              <w:t>EGNOS Data Access Service</w:t>
            </w:r>
          </w:p>
        </w:tc>
      </w:tr>
      <w:tr w:rsidR="00245202" w:rsidRPr="00D3428B" w14:paraId="7185B146" w14:textId="77777777" w:rsidTr="00D9582E">
        <w:tc>
          <w:tcPr>
            <w:tcW w:w="2500" w:type="pct"/>
            <w:vAlign w:val="center"/>
          </w:tcPr>
          <w:p w14:paraId="4077EB8B" w14:textId="77777777" w:rsidR="00245202" w:rsidRDefault="00245202" w:rsidP="001E01B8">
            <w:pPr>
              <w:spacing w:before="60" w:after="60"/>
              <w:rPr>
                <w:sz w:val="20"/>
                <w:szCs w:val="20"/>
              </w:rPr>
            </w:pPr>
          </w:p>
        </w:tc>
        <w:tc>
          <w:tcPr>
            <w:tcW w:w="2500" w:type="pct"/>
            <w:vAlign w:val="center"/>
          </w:tcPr>
          <w:p w14:paraId="53940B63" w14:textId="77777777" w:rsidR="00245202" w:rsidRDefault="00245202" w:rsidP="001E01B8">
            <w:pPr>
              <w:spacing w:before="60" w:after="60"/>
              <w:rPr>
                <w:sz w:val="20"/>
                <w:szCs w:val="20"/>
              </w:rPr>
            </w:pPr>
          </w:p>
        </w:tc>
      </w:tr>
      <w:tr w:rsidR="00D9582E" w:rsidRPr="00D3428B" w14:paraId="26FDCC30" w14:textId="77777777" w:rsidTr="00D9582E">
        <w:tc>
          <w:tcPr>
            <w:tcW w:w="2500" w:type="pct"/>
            <w:vAlign w:val="center"/>
          </w:tcPr>
          <w:p w14:paraId="30EEC23E" w14:textId="77777777" w:rsidR="00D9582E" w:rsidRPr="00D3428B" w:rsidRDefault="00D9582E" w:rsidP="001E01B8">
            <w:pPr>
              <w:spacing w:before="60" w:after="60"/>
              <w:rPr>
                <w:sz w:val="20"/>
                <w:szCs w:val="20"/>
              </w:rPr>
            </w:pPr>
          </w:p>
        </w:tc>
        <w:tc>
          <w:tcPr>
            <w:tcW w:w="2500" w:type="pct"/>
            <w:vAlign w:val="center"/>
          </w:tcPr>
          <w:p w14:paraId="529E8915" w14:textId="77777777" w:rsidR="00D9582E" w:rsidRPr="00D3428B" w:rsidRDefault="00D9582E" w:rsidP="001E01B8">
            <w:pPr>
              <w:spacing w:before="60" w:after="60"/>
              <w:rPr>
                <w:sz w:val="20"/>
                <w:szCs w:val="20"/>
              </w:rPr>
            </w:pPr>
          </w:p>
        </w:tc>
      </w:tr>
      <w:tr w:rsidR="00D9582E" w:rsidRPr="00D3428B" w14:paraId="3D3C16D4" w14:textId="77777777" w:rsidTr="00D9582E">
        <w:tc>
          <w:tcPr>
            <w:tcW w:w="2500" w:type="pct"/>
            <w:vAlign w:val="center"/>
          </w:tcPr>
          <w:p w14:paraId="718F13F1" w14:textId="77777777" w:rsidR="00D9582E" w:rsidRPr="00D3428B" w:rsidRDefault="00D9582E" w:rsidP="001E01B8">
            <w:pPr>
              <w:spacing w:before="60" w:after="60"/>
              <w:rPr>
                <w:sz w:val="20"/>
                <w:szCs w:val="20"/>
              </w:rPr>
            </w:pPr>
          </w:p>
        </w:tc>
        <w:tc>
          <w:tcPr>
            <w:tcW w:w="2500" w:type="pct"/>
            <w:vAlign w:val="center"/>
          </w:tcPr>
          <w:p w14:paraId="18FD01D5" w14:textId="77777777" w:rsidR="00D9582E" w:rsidRPr="00D3428B" w:rsidRDefault="00D9582E" w:rsidP="001E01B8">
            <w:pPr>
              <w:spacing w:before="60" w:after="60"/>
              <w:rPr>
                <w:sz w:val="20"/>
                <w:szCs w:val="20"/>
              </w:rPr>
            </w:pPr>
          </w:p>
        </w:tc>
      </w:tr>
      <w:tr w:rsidR="00D9582E" w:rsidRPr="00D3428B" w14:paraId="61EE07DF" w14:textId="77777777" w:rsidTr="00D9582E">
        <w:tc>
          <w:tcPr>
            <w:tcW w:w="2500" w:type="pct"/>
            <w:vAlign w:val="center"/>
          </w:tcPr>
          <w:p w14:paraId="4544A3AC" w14:textId="77777777" w:rsidR="00D9582E" w:rsidRPr="00D3428B" w:rsidRDefault="00D9582E" w:rsidP="001E01B8">
            <w:pPr>
              <w:spacing w:before="60" w:after="60"/>
              <w:rPr>
                <w:sz w:val="20"/>
                <w:szCs w:val="20"/>
              </w:rPr>
            </w:pPr>
          </w:p>
        </w:tc>
        <w:tc>
          <w:tcPr>
            <w:tcW w:w="2500" w:type="pct"/>
            <w:vAlign w:val="center"/>
          </w:tcPr>
          <w:p w14:paraId="7547E375" w14:textId="77777777" w:rsidR="00D9582E" w:rsidRPr="00D3428B" w:rsidRDefault="00D9582E" w:rsidP="001E01B8">
            <w:pPr>
              <w:spacing w:before="60" w:after="60"/>
              <w:rPr>
                <w:sz w:val="20"/>
                <w:szCs w:val="20"/>
              </w:rPr>
            </w:pPr>
          </w:p>
        </w:tc>
      </w:tr>
    </w:tbl>
    <w:p w14:paraId="03B0E655" w14:textId="77777777" w:rsidR="007D198A" w:rsidRPr="007D198A" w:rsidRDefault="007D198A" w:rsidP="007D198A">
      <w:pPr>
        <w:pStyle w:val="Brdtext"/>
        <w:rPr>
          <w:lang w:eastAsia="de-DE"/>
        </w:rPr>
      </w:pPr>
    </w:p>
    <w:p w14:paraId="34810912" w14:textId="77777777" w:rsidR="001A2B50" w:rsidRDefault="00F91958" w:rsidP="00A14A4B">
      <w:pPr>
        <w:pStyle w:val="Rubrik1"/>
      </w:pPr>
      <w:bookmarkStart w:id="25" w:name="_Toc436400096"/>
      <w:r>
        <w:t>Backgrou</w:t>
      </w:r>
      <w:r w:rsidR="00205DBB">
        <w:t xml:space="preserve">nd </w:t>
      </w:r>
      <w:bookmarkEnd w:id="25"/>
    </w:p>
    <w:p w14:paraId="5545C83C" w14:textId="77777777" w:rsidR="00BC432C" w:rsidRDefault="00BC432C" w:rsidP="00BC432C">
      <w:pPr>
        <w:spacing w:line="360" w:lineRule="auto"/>
        <w:jc w:val="both"/>
      </w:pPr>
      <w:r>
        <w:t xml:space="preserve">A marine radiobeacon transmits omni-directionally. Its signal reaches the receiver </w:t>
      </w:r>
      <w:del w:id="26" w:author="Bäckstedt, Jesper" w:date="2016-03-16T14:19:00Z">
        <w:r w:rsidDel="00D125BC">
          <w:delText xml:space="preserve">via </w:delText>
        </w:r>
      </w:del>
      <w:r>
        <w:t>by two main paths</w:t>
      </w:r>
      <w:ins w:id="27" w:author="Bäckstedt, Jesper" w:date="2016-03-16T14:19:00Z">
        <w:r w:rsidR="00D125BC">
          <w:t>:</w:t>
        </w:r>
      </w:ins>
      <w:del w:id="28" w:author="Bäckstedt, Jesper" w:date="2016-03-16T14:19:00Z">
        <w:r w:rsidDel="00D125BC">
          <w:delText>,</w:delText>
        </w:r>
      </w:del>
      <w:r>
        <w:t xml:space="preserve"> groundwave and skywave.  The groundwave-propagated component travels over the surface of the Earth. The skywave-propagated one is refracted by the ionosphere</w:t>
      </w:r>
      <w:r w:rsidR="00205DBB">
        <w:t xml:space="preserve"> and is more </w:t>
      </w:r>
      <w:commentRangeStart w:id="29"/>
      <w:r w:rsidR="00205DBB">
        <w:t>prevalent</w:t>
      </w:r>
      <w:commentRangeEnd w:id="29"/>
      <w:r w:rsidR="00D125BC">
        <w:rPr>
          <w:rStyle w:val="Kommentarsreferens"/>
          <w:lang w:eastAsia="de-DE"/>
        </w:rPr>
        <w:commentReference w:id="29"/>
      </w:r>
      <w:r w:rsidR="00205DBB">
        <w:t xml:space="preserve"> at night</w:t>
      </w:r>
      <w:r>
        <w:t xml:space="preserve">. </w:t>
      </w:r>
    </w:p>
    <w:p w14:paraId="711F97AF" w14:textId="77777777" w:rsidR="00BC432C" w:rsidRDefault="00BC432C" w:rsidP="00BC432C">
      <w:pPr>
        <w:pStyle w:val="Rubrik2"/>
        <w:spacing w:line="360" w:lineRule="auto"/>
        <w:jc w:val="both"/>
      </w:pPr>
      <w:bookmarkStart w:id="30" w:name="_Toc12534358"/>
      <w:bookmarkStart w:id="31" w:name="_Toc23951979"/>
      <w:bookmarkStart w:id="32" w:name="_Toc436400097"/>
      <w:r>
        <w:t>Groundwave propagation</w:t>
      </w:r>
      <w:bookmarkEnd w:id="30"/>
      <w:bookmarkEnd w:id="31"/>
      <w:bookmarkEnd w:id="32"/>
    </w:p>
    <w:p w14:paraId="640B185F" w14:textId="77777777" w:rsidR="00BC432C" w:rsidRDefault="00BC432C" w:rsidP="00705F03">
      <w:pPr>
        <w:spacing w:line="360" w:lineRule="auto"/>
        <w:jc w:val="both"/>
      </w:pPr>
      <w:r>
        <w:t>As a groundwave signal propagates, its field strength is progressively attenuated.  The rate of this attenuation depends on the frequency of the signal and the type of ground</w:t>
      </w:r>
      <w:r w:rsidR="00B03F5E">
        <w:t xml:space="preserve"> it travels across</w:t>
      </w:r>
      <w:r>
        <w:t>.</w:t>
      </w:r>
      <w:r w:rsidR="00705F03">
        <w:t xml:space="preserve">  The ITU provide a series of propagation curves within ITU P.XXX which can be used to predict the expected signal strength given the type of ground and its electrical conductivity. </w:t>
      </w:r>
    </w:p>
    <w:p w14:paraId="18B2E1D6" w14:textId="77777777" w:rsidR="008D6343" w:rsidRDefault="008D6343" w:rsidP="008D6343">
      <w:pPr>
        <w:spacing w:line="360" w:lineRule="auto"/>
        <w:jc w:val="both"/>
      </w:pPr>
    </w:p>
    <w:p w14:paraId="218E82BF" w14:textId="77777777" w:rsidR="008D6343" w:rsidRDefault="008D6343" w:rsidP="008D6343">
      <w:pPr>
        <w:spacing w:line="360" w:lineRule="auto"/>
        <w:jc w:val="both"/>
      </w:pPr>
      <w:r>
        <w:t xml:space="preserve">The conductivity of the ground for the propagation path being considered can be identified via the ITU World Atlas of Ground Conductivities </w:t>
      </w:r>
      <w:r>
        <w:fldChar w:fldCharType="begin"/>
      </w:r>
      <w:r>
        <w:instrText xml:space="preserve"> QUOTE "[69]" </w:instrText>
      </w:r>
      <w:r>
        <w:rPr>
          <w:vanish/>
        </w:rPr>
        <w:fldChar w:fldCharType="begin"/>
      </w:r>
      <w:r>
        <w:rPr>
          <w:vanish/>
        </w:rPr>
        <w:instrText xml:space="preserve"> ADDIN PROCITE ÿ\11\05‘\19\02\00\00\00\04[69]\00\04\00F\00\00\005C:\5CProgram Files\5CProCite5 Demo\5CDatabase\5CAlan_test.pdt.International Telecommunication Union 1999 #71\00.\00 </w:instrText>
      </w:r>
      <w:r>
        <w:rPr>
          <w:vanish/>
        </w:rPr>
        <w:fldChar w:fldCharType="end"/>
      </w:r>
      <w:r>
        <w:fldChar w:fldCharType="separate"/>
      </w:r>
      <w:r>
        <w:t>[69]</w:t>
      </w:r>
      <w:r>
        <w:fldChar w:fldCharType="end"/>
      </w:r>
      <w:r>
        <w:t xml:space="preserve">, from which it’s possible to identify the different conductivities affecting the propagation path. </w:t>
      </w:r>
    </w:p>
    <w:p w14:paraId="733A8F1C" w14:textId="77777777" w:rsidR="00705F03" w:rsidRDefault="00705F03" w:rsidP="00705F03">
      <w:pPr>
        <w:spacing w:line="360" w:lineRule="auto"/>
        <w:jc w:val="both"/>
      </w:pPr>
    </w:p>
    <w:p w14:paraId="28910814" w14:textId="77777777" w:rsidR="00BC432C" w:rsidRDefault="00BC432C" w:rsidP="00BC432C">
      <w:pPr>
        <w:spacing w:line="360" w:lineRule="auto"/>
        <w:jc w:val="both"/>
      </w:pPr>
      <w:r>
        <w:t>Where a propagation path crosses ground of more than one conductivity type, the ITU recommend the use of Millington’s method to calcul</w:t>
      </w:r>
      <w:r w:rsidR="00705F03">
        <w:t>ate the total path attenuation.</w:t>
      </w:r>
      <w:r>
        <w:t xml:space="preserve"> </w:t>
      </w:r>
    </w:p>
    <w:p w14:paraId="5EEFB81D" w14:textId="77777777" w:rsidR="00BC432C" w:rsidRDefault="00BC432C" w:rsidP="00BC432C">
      <w:pPr>
        <w:pStyle w:val="Beskrivning"/>
        <w:jc w:val="center"/>
        <w:rPr>
          <w:i/>
          <w:iCs/>
        </w:rPr>
      </w:pPr>
    </w:p>
    <w:p w14:paraId="2D770A00" w14:textId="77777777" w:rsidR="00BC432C" w:rsidRDefault="00BC432C" w:rsidP="00705F03">
      <w:pPr>
        <w:pStyle w:val="Rubrik3"/>
      </w:pPr>
      <w:bookmarkStart w:id="33" w:name="_Toc23951980"/>
      <w:bookmarkStart w:id="34" w:name="_Toc436400098"/>
      <w:r>
        <w:lastRenderedPageBreak/>
        <w:t>Millington’s Method</w:t>
      </w:r>
      <w:bookmarkEnd w:id="33"/>
      <w:bookmarkEnd w:id="34"/>
    </w:p>
    <w:p w14:paraId="4AC77731" w14:textId="77777777" w:rsidR="00705F03" w:rsidRDefault="00B03F5E" w:rsidP="00705F03">
      <w:pPr>
        <w:spacing w:line="360" w:lineRule="auto"/>
        <w:jc w:val="both"/>
      </w:pPr>
      <w:r>
        <w:t xml:space="preserve">Millington’s method </w:t>
      </w:r>
      <w:r w:rsidR="00705F03">
        <w:t xml:space="preserve">works on the assumption that the direction of propagation is irrelevant to the total attenuation, so </w:t>
      </w:r>
      <w:r>
        <w:t>the total attenuation measured in each direction is calculated and then the av</w:t>
      </w:r>
      <w:r w:rsidR="00705F03">
        <w:t xml:space="preserve">erage taken.  </w:t>
      </w:r>
    </w:p>
    <w:p w14:paraId="613480CB" w14:textId="77777777" w:rsidR="00705F03" w:rsidRDefault="00705F03" w:rsidP="00705F03">
      <w:pPr>
        <w:spacing w:line="360" w:lineRule="auto"/>
        <w:jc w:val="both"/>
      </w:pPr>
    </w:p>
    <w:p w14:paraId="363DDE76" w14:textId="77777777" w:rsidR="00705F03" w:rsidRDefault="00705F03" w:rsidP="00705F03">
      <w:pPr>
        <w:pStyle w:val="FigureTable"/>
        <w:keepNext/>
        <w:spacing w:after="0"/>
        <w:rPr>
          <w:rFonts w:ascii="Times New Roman" w:hAnsi="Times New Roman"/>
          <w:szCs w:val="24"/>
          <w:lang w:val="en-GB"/>
        </w:rPr>
      </w:pPr>
      <w:r>
        <w:rPr>
          <w:rFonts w:ascii="Times New Roman" w:hAnsi="Times New Roman"/>
          <w:noProof/>
          <w:szCs w:val="24"/>
          <w:lang w:val="sv-SE" w:eastAsia="sv-SE"/>
        </w:rPr>
        <w:drawing>
          <wp:inline distT="0" distB="0" distL="0" distR="0" wp14:anchorId="230B6DEE" wp14:editId="0884FC56">
            <wp:extent cx="3872230" cy="3800475"/>
            <wp:effectExtent l="19050" t="19050" r="13970" b="28575"/>
            <wp:docPr id="21" name="Picture 21" descr="..\..\Work for Gwyn\millingot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k for Gwyn\millingotns.jpg"/>
                    <pic:cNvPicPr>
                      <a:picLocks noChangeAspect="1" noChangeArrowheads="1"/>
                    </pic:cNvPicPr>
                  </pic:nvPicPr>
                  <pic:blipFill>
                    <a:blip r:embed="rId15">
                      <a:extLst>
                        <a:ext uri="{28A0092B-C50C-407E-A947-70E740481C1C}">
                          <a14:useLocalDpi xmlns:a14="http://schemas.microsoft.com/office/drawing/2010/main" val="0"/>
                        </a:ext>
                      </a:extLst>
                    </a:blip>
                    <a:srcRect t="2267"/>
                    <a:stretch>
                      <a:fillRect/>
                    </a:stretch>
                  </pic:blipFill>
                  <pic:spPr bwMode="auto">
                    <a:xfrm>
                      <a:off x="0" y="0"/>
                      <a:ext cx="3872230" cy="3800475"/>
                    </a:xfrm>
                    <a:prstGeom prst="rect">
                      <a:avLst/>
                    </a:prstGeom>
                    <a:noFill/>
                    <a:ln w="6350" cmpd="sng">
                      <a:solidFill>
                        <a:srgbClr val="000000"/>
                      </a:solidFill>
                      <a:miter lim="800000"/>
                      <a:headEnd/>
                      <a:tailEnd/>
                    </a:ln>
                    <a:effectLst/>
                  </pic:spPr>
                </pic:pic>
              </a:graphicData>
            </a:graphic>
          </wp:inline>
        </w:drawing>
      </w:r>
    </w:p>
    <w:p w14:paraId="7E8C3239" w14:textId="77777777" w:rsidR="00705F03" w:rsidRDefault="00705F03" w:rsidP="00705F03">
      <w:pPr>
        <w:pStyle w:val="Beskrivning"/>
        <w:jc w:val="center"/>
      </w:pPr>
      <w:r>
        <w:t>Figur</w:t>
      </w:r>
      <w:r w:rsidR="00B03F5E">
        <w:t xml:space="preserve">e </w:t>
      </w:r>
      <w:r>
        <w:t xml:space="preserve">1: An example of a groundwave signal propagating over a mixed ground conductivity.  </w:t>
      </w:r>
    </w:p>
    <w:p w14:paraId="636FC158" w14:textId="77777777" w:rsidR="00705F03" w:rsidRDefault="00705F03" w:rsidP="00705F03">
      <w:pPr>
        <w:spacing w:line="360" w:lineRule="auto"/>
        <w:jc w:val="both"/>
      </w:pPr>
    </w:p>
    <w:p w14:paraId="51594AEC" w14:textId="77777777" w:rsidR="00705F03" w:rsidRDefault="00705F03" w:rsidP="00705F03">
      <w:pPr>
        <w:pStyle w:val="Brdtext"/>
        <w:spacing w:line="360" w:lineRule="auto"/>
      </w:pPr>
      <w:r>
        <w:t xml:space="preserve">Fig </w:t>
      </w:r>
      <w:del w:id="35" w:author="Bäckstedt, Jesper" w:date="2016-03-16T14:22:00Z">
        <w:r w:rsidDel="00D125BC">
          <w:delText>A.</w:delText>
        </w:r>
      </w:del>
      <w:r>
        <w:t xml:space="preserve">1 gives an example of transmission to the user.  The signal propagates over three ground conductivity areas, propagating across </w:t>
      </w:r>
      <w:commentRangeStart w:id="36"/>
      <w:r>
        <w:t>seawater</w:t>
      </w:r>
      <w:commentRangeEnd w:id="36"/>
      <w:r w:rsidR="00EF0E70">
        <w:rPr>
          <w:rStyle w:val="Kommentarsreferens"/>
          <w:lang w:eastAsia="de-DE"/>
        </w:rPr>
        <w:commentReference w:id="36"/>
      </w:r>
      <w:r>
        <w:t xml:space="preserve">, land and seawater once more. The attenuation experienced between the </w:t>
      </w:r>
      <w:r w:rsidR="00B03F5E">
        <w:t>transmitter</w:t>
      </w:r>
      <w:r>
        <w:t xml:space="preserve"> and the edge of land results in the attenuation </w:t>
      </w:r>
      <w:r>
        <w:rPr>
          <w:i/>
          <w:iCs/>
        </w:rPr>
        <w:t xml:space="preserve">A1, </w:t>
      </w:r>
      <w:r>
        <w:t xml:space="preserve">shown in green.  Then across the land, the signal is further attenuated by the amount </w:t>
      </w:r>
      <w:r>
        <w:rPr>
          <w:i/>
          <w:iCs/>
        </w:rPr>
        <w:t xml:space="preserve">A2, </w:t>
      </w:r>
      <w:r>
        <w:t xml:space="preserve">shown in red. Then, when it propagates over seawater once again, it is attenuated by </w:t>
      </w:r>
      <w:r>
        <w:rPr>
          <w:i/>
          <w:iCs/>
        </w:rPr>
        <w:t>A3</w:t>
      </w:r>
      <w:r>
        <w:t xml:space="preserve">, (shown in orange), until it reaches the receiver.  </w:t>
      </w:r>
    </w:p>
    <w:p w14:paraId="699C2689" w14:textId="77777777" w:rsidR="00BC432C" w:rsidRDefault="00705F03" w:rsidP="00705F03">
      <w:pPr>
        <w:pStyle w:val="Brdtext"/>
        <w:spacing w:line="360" w:lineRule="auto"/>
      </w:pPr>
      <w:r>
        <w:t>The total attenuation on the signal across the full propagation path is the sum of all three, A1+A2+A3.  This is then repeated from the other direction and the two attenuation figures averaged, resulting in the total attenuation.</w:t>
      </w:r>
      <w:ins w:id="37" w:author="Bäckstedt, Jesper" w:date="2016-03-16T14:23:00Z">
        <w:r w:rsidR="00D125BC">
          <w:t xml:space="preserve"> (why are they different?)</w:t>
        </w:r>
      </w:ins>
    </w:p>
    <w:p w14:paraId="267F37B4" w14:textId="77777777" w:rsidR="00705F03" w:rsidRDefault="00705F03" w:rsidP="00BC432C">
      <w:pPr>
        <w:spacing w:line="360" w:lineRule="auto"/>
        <w:jc w:val="both"/>
      </w:pPr>
    </w:p>
    <w:p w14:paraId="7988B760" w14:textId="77777777" w:rsidR="00660537" w:rsidRDefault="00660537" w:rsidP="00660537">
      <w:pPr>
        <w:pStyle w:val="Rubrik2"/>
        <w:spacing w:line="360" w:lineRule="auto"/>
        <w:jc w:val="both"/>
      </w:pPr>
      <w:bookmarkStart w:id="38" w:name="_Toc12534359"/>
      <w:bookmarkStart w:id="39" w:name="_Toc23951982"/>
      <w:bookmarkStart w:id="40" w:name="_Toc436400100"/>
      <w:r>
        <w:t>Skywave Propagation</w:t>
      </w:r>
      <w:bookmarkEnd w:id="38"/>
      <w:bookmarkEnd w:id="39"/>
      <w:bookmarkEnd w:id="40"/>
    </w:p>
    <w:p w14:paraId="0CEFC68E" w14:textId="77777777" w:rsidR="006123DB" w:rsidRDefault="00660537" w:rsidP="00660537">
      <w:pPr>
        <w:spacing w:line="360" w:lineRule="auto"/>
        <w:jc w:val="both"/>
      </w:pPr>
      <w:r>
        <w:t xml:space="preserve">At night, signal components propagating as skywaves reach the receiver by refracting in ionospheric layers of the Earth’s atmosphere </w:t>
      </w:r>
      <w:r>
        <w:fldChar w:fldCharType="begin"/>
      </w:r>
      <w:r>
        <w:instrText xml:space="preserve"> QUOTE "[70]" </w:instrText>
      </w:r>
      <w:r>
        <w:rPr>
          <w:vanish/>
        </w:rPr>
        <w:fldChar w:fldCharType="begin"/>
      </w:r>
      <w:r>
        <w:rPr>
          <w:vanish/>
        </w:rPr>
        <w:instrText xml:space="preserve"> ADDIN PROCITE ÿ\11\05‘\19\02\00\00\00\04[70]\00\04\00G\00\00\005C:\5CProgram Files\5CProCite5 Demo\5CDatabase\5CAlan_test.pdt.International Telecommunication Union 1999 #72\00.\00 </w:instrText>
      </w:r>
      <w:r>
        <w:rPr>
          <w:vanish/>
        </w:rPr>
        <w:fldChar w:fldCharType="end"/>
      </w:r>
      <w:r>
        <w:fldChar w:fldCharType="separate"/>
      </w:r>
      <w:r>
        <w:t>[70]</w:t>
      </w:r>
      <w:r>
        <w:fldChar w:fldCharType="end"/>
      </w:r>
      <w:r>
        <w:t xml:space="preserve">.  While the data transmitted in the skywave signal is valid, it does have a </w:t>
      </w:r>
      <w:commentRangeStart w:id="41"/>
      <w:r>
        <w:t>detrimental</w:t>
      </w:r>
      <w:commentRangeEnd w:id="41"/>
      <w:r w:rsidR="00D125BC">
        <w:rPr>
          <w:rStyle w:val="Kommentarsreferens"/>
          <w:lang w:eastAsia="de-DE"/>
        </w:rPr>
        <w:commentReference w:id="41"/>
      </w:r>
      <w:r>
        <w:t xml:space="preserve"> effect on coverage since it can cancel the groundwave </w:t>
      </w:r>
      <w:r>
        <w:lastRenderedPageBreak/>
        <w:t>signal and so cause “self</w:t>
      </w:r>
      <w:r>
        <w:noBreakHyphen/>
        <w:t>fading”.  The effect of self</w:t>
      </w:r>
      <w:r>
        <w:noBreakHyphen/>
        <w:t xml:space="preserve">fading </w:t>
      </w:r>
      <w:bookmarkStart w:id="42" w:name="_GoBack"/>
      <w:bookmarkEnd w:id="42"/>
      <w:r>
        <w:t>on coverage depends critically on the strengths of the groundwave and skywave signals</w:t>
      </w:r>
      <w:r w:rsidR="006123DB">
        <w:t>, and is therefore a function of distance from the transmitter, rather than transmitter power.</w:t>
      </w:r>
    </w:p>
    <w:p w14:paraId="65A0DF9E" w14:textId="77777777" w:rsidR="005C0346" w:rsidRDefault="005C0346" w:rsidP="00660537">
      <w:pPr>
        <w:spacing w:line="360" w:lineRule="auto"/>
        <w:jc w:val="both"/>
      </w:pPr>
    </w:p>
    <w:p w14:paraId="67AFACC7" w14:textId="77777777" w:rsidR="008756AA" w:rsidRDefault="00660537" w:rsidP="008756AA">
      <w:pPr>
        <w:spacing w:line="360" w:lineRule="auto"/>
        <w:jc w:val="both"/>
        <w:rPr>
          <w:i/>
          <w:iCs/>
        </w:rPr>
      </w:pPr>
      <w:r>
        <w:t>The ITU ha</w:t>
      </w:r>
      <w:r w:rsidR="006123DB">
        <w:t>s</w:t>
      </w:r>
      <w:r>
        <w:t xml:space="preserve"> developed a method of estimating </w:t>
      </w:r>
      <w:r w:rsidR="006123DB">
        <w:t xml:space="preserve">the </w:t>
      </w:r>
      <w:r>
        <w:t>median field strengths</w:t>
      </w:r>
      <w:r w:rsidR="008756AA">
        <w:t xml:space="preserve"> [70]</w:t>
      </w:r>
      <w:r>
        <w:t xml:space="preserve"> of radiobeacon signals</w:t>
      </w:r>
      <w:r w:rsidR="008756AA">
        <w:t xml:space="preserve"> (</w:t>
      </w:r>
      <w:r w:rsidR="008756AA">
        <w:rPr>
          <w:i/>
        </w:rPr>
        <w:t>Sky</w:t>
      </w:r>
      <w:r w:rsidR="008756AA">
        <w:rPr>
          <w:i/>
          <w:vertAlign w:val="subscript"/>
        </w:rPr>
        <w:t>dB</w:t>
      </w:r>
      <w:r w:rsidR="008756AA">
        <w:t xml:space="preserve"> (dB</w:t>
      </w:r>
      <w:r w:rsidR="008756AA">
        <w:rPr>
          <w:rFonts w:ascii="Symbol" w:hAnsi="Symbol"/>
        </w:rPr>
        <w:t></w:t>
      </w:r>
      <w:r w:rsidR="008756AA">
        <w:t>))</w:t>
      </w:r>
      <w:r>
        <w:t xml:space="preserve"> over propagation paths</w:t>
      </w:r>
      <w:r w:rsidR="008756AA">
        <w:t xml:space="preserve"> (of range d(km) as:</w:t>
      </w:r>
    </w:p>
    <w:p w14:paraId="59843C36" w14:textId="77777777" w:rsidR="008756AA" w:rsidRDefault="008756AA" w:rsidP="00660537">
      <w:pPr>
        <w:spacing w:line="360" w:lineRule="auto"/>
        <w:jc w:val="both"/>
      </w:pPr>
    </w:p>
    <w:p w14:paraId="4106CF5D" w14:textId="77777777" w:rsidR="00660537" w:rsidRDefault="00660537" w:rsidP="00660537">
      <w:pPr>
        <w:spacing w:line="360" w:lineRule="auto"/>
        <w:jc w:val="right"/>
      </w:pPr>
      <w:r>
        <w:rPr>
          <w:position w:val="-14"/>
        </w:rPr>
        <w:object w:dxaOrig="5380" w:dyaOrig="440" w14:anchorId="70D11D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9.45pt;height:22.1pt" o:ole="">
            <v:imagedata r:id="rId16" o:title=""/>
          </v:shape>
          <o:OLEObject Type="Embed" ProgID="Equation.DSMT4" ShapeID="_x0000_i1025" DrawAspect="Content" ObjectID="_1519654614" r:id="rId17"/>
        </w:object>
      </w:r>
      <w:r>
        <w:t>,</w:t>
      </w:r>
      <w:r>
        <w:tab/>
        <w:t xml:space="preserve">   </w:t>
      </w:r>
      <w:r>
        <w:tab/>
        <w:t xml:space="preserve">      </w:t>
      </w:r>
      <w:r>
        <w:fldChar w:fldCharType="begin"/>
      </w:r>
      <w:r>
        <w:instrText xml:space="preserve"> MACROBUTTON MTEditEquationSection </w:instrText>
      </w:r>
      <w:r>
        <w:rPr>
          <w:rStyle w:val="MTEquationSection"/>
        </w:rPr>
        <w:instrText>Equation Section (Next)</w:instrText>
      </w:r>
      <w:r>
        <w:fldChar w:fldCharType="begin"/>
      </w:r>
      <w:r>
        <w:instrText xml:space="preserve"> SEQ MTEqn \r \h \* MERGEFORMAT </w:instrText>
      </w:r>
      <w:r>
        <w:fldChar w:fldCharType="end"/>
      </w:r>
      <w:r>
        <w:fldChar w:fldCharType="begin"/>
      </w:r>
      <w:r>
        <w:instrText xml:space="preserve"> SEQ MTSec \h \* MERGEFORMAT </w:instrText>
      </w:r>
      <w:r>
        <w:fldChar w:fldCharType="end"/>
      </w:r>
      <w:r>
        <w:fldChar w:fldCharType="end"/>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fldSimple w:instr=" SEQ MTSec \c \* Arabic \* MERGEFORMAT ">
        <w:r>
          <w:rPr>
            <w:noProof/>
          </w:rPr>
          <w:instrText>3</w:instrText>
        </w:r>
      </w:fldSimple>
      <w:r>
        <w:instrText>.</w:instrText>
      </w:r>
      <w:fldSimple w:instr=" SEQ MTEqn \c \* Arabic \* MERGEFORMAT ">
        <w:r>
          <w:rPr>
            <w:noProof/>
          </w:rPr>
          <w:instrText>1</w:instrText>
        </w:r>
      </w:fldSimple>
      <w:r>
        <w:instrText>)</w:instrText>
      </w:r>
      <w:r>
        <w:fldChar w:fldCharType="end"/>
      </w:r>
    </w:p>
    <w:p w14:paraId="3D4E0444" w14:textId="77777777" w:rsidR="00660537" w:rsidRDefault="00660537" w:rsidP="00660537">
      <w:pPr>
        <w:spacing w:line="360" w:lineRule="auto"/>
        <w:jc w:val="both"/>
      </w:pPr>
    </w:p>
    <w:p w14:paraId="75068A9A" w14:textId="77777777" w:rsidR="00660537" w:rsidRDefault="00660537" w:rsidP="00660537">
      <w:pPr>
        <w:spacing w:line="360" w:lineRule="auto"/>
        <w:jc w:val="both"/>
      </w:pPr>
      <w:r>
        <w:t xml:space="preserve">where </w:t>
      </w:r>
      <w:r>
        <w:rPr>
          <w:i/>
        </w:rPr>
        <w:t>A</w:t>
      </w:r>
      <w:r>
        <w:t xml:space="preserve"> = 106.6 – sin (Φ),</w:t>
      </w:r>
      <w:r w:rsidR="008756AA">
        <w:t xml:space="preserve"> with</w:t>
      </w:r>
      <w:r>
        <w:t xml:space="preserve"> Φ being the geomagnetic latitude; </w:t>
      </w:r>
      <w:r>
        <w:rPr>
          <w:i/>
        </w:rPr>
        <w:t>k</w:t>
      </w:r>
      <w:r>
        <w:t xml:space="preserve"> the basic loss factor;</w:t>
      </w:r>
      <w:r>
        <w:rPr>
          <w:i/>
        </w:rPr>
        <w:t xml:space="preserve"> p</w:t>
      </w:r>
      <w:r>
        <w:t xml:space="preserve"> is the </w:t>
      </w:r>
      <w:commentRangeStart w:id="43"/>
      <w:r>
        <w:t>slant</w:t>
      </w:r>
      <w:commentRangeEnd w:id="43"/>
      <w:r w:rsidR="00EF0E70">
        <w:rPr>
          <w:rStyle w:val="Kommentarsreferens"/>
          <w:lang w:eastAsia="de-DE"/>
        </w:rPr>
        <w:commentReference w:id="43"/>
      </w:r>
      <w:r>
        <w:t xml:space="preserve"> propagation distance in km;</w:t>
      </w:r>
      <w:r>
        <w:rPr>
          <w:i/>
        </w:rPr>
        <w:t xml:space="preserve"> G</w:t>
      </w:r>
      <w:r>
        <w:rPr>
          <w:i/>
          <w:vertAlign w:val="subscript"/>
        </w:rPr>
        <w:t>s</w:t>
      </w:r>
      <w:r>
        <w:t xml:space="preserve"> is the sea gain; </w:t>
      </w:r>
      <w:r>
        <w:rPr>
          <w:i/>
        </w:rPr>
        <w:t>G</w:t>
      </w:r>
      <w:r>
        <w:rPr>
          <w:i/>
          <w:vertAlign w:val="subscript"/>
        </w:rPr>
        <w:t>v</w:t>
      </w:r>
      <w:r>
        <w:t xml:space="preserve"> is the antenna gain factor; and</w:t>
      </w:r>
      <w:r>
        <w:rPr>
          <w:i/>
        </w:rPr>
        <w:t xml:space="preserve"> Δp</w:t>
      </w:r>
      <w:r>
        <w:t xml:space="preserve"> is the beacon’s power with respect to 1kW.</w:t>
      </w:r>
    </w:p>
    <w:p w14:paraId="17003759" w14:textId="77777777" w:rsidR="00660537" w:rsidRDefault="00660537" w:rsidP="00660537">
      <w:pPr>
        <w:spacing w:line="360" w:lineRule="auto"/>
        <w:jc w:val="both"/>
      </w:pPr>
    </w:p>
    <w:p w14:paraId="7E581F7B" w14:textId="77777777" w:rsidR="00660537" w:rsidRDefault="00660537" w:rsidP="00660537">
      <w:pPr>
        <w:spacing w:line="360" w:lineRule="auto"/>
        <w:jc w:val="both"/>
      </w:pPr>
      <w:r>
        <w:t>The value at the mid-point of the propagation path is used</w:t>
      </w:r>
      <w:r w:rsidR="008756AA">
        <w:t xml:space="preserve"> the geomagnetic latitude Φ</w:t>
      </w:r>
      <w:r>
        <w:t>.  Geomagnetic latitude is latitude with respect to the po</w:t>
      </w:r>
      <w:r w:rsidR="00C04DB8">
        <w:t xml:space="preserve">les of Earth’s magnetic field.  </w:t>
      </w:r>
      <w:r>
        <w:t xml:space="preserve">The co-ordinates of the north geomagnetic pole </w:t>
      </w:r>
      <w:r w:rsidR="00C85148">
        <w:t>(GNP</w:t>
      </w:r>
      <w:r w:rsidR="00C85148" w:rsidRPr="00C85148">
        <w:rPr>
          <w:vertAlign w:val="subscript"/>
        </w:rPr>
        <w:t>LAT</w:t>
      </w:r>
      <w:r w:rsidR="00C85148">
        <w:t xml:space="preserve"> and GNP</w:t>
      </w:r>
      <w:r w:rsidR="00C85148" w:rsidRPr="00C85148">
        <w:rPr>
          <w:vertAlign w:val="subscript"/>
        </w:rPr>
        <w:t>LON</w:t>
      </w:r>
      <w:r w:rsidR="00C85148">
        <w:t xml:space="preserve">) </w:t>
      </w:r>
      <w:r w:rsidR="003D7EE8">
        <w:t>can be found from several sources, including the British Geological Society [ref]</w:t>
      </w:r>
      <w:r>
        <w:t xml:space="preserve">. </w:t>
      </w:r>
      <w:r w:rsidR="003D7EE8">
        <w:t>T</w:t>
      </w:r>
      <w:r>
        <w:t xml:space="preserve">he geomagnetic latitude of a point at geographic latitude </w:t>
      </w:r>
      <w:r>
        <w:rPr>
          <w:i/>
        </w:rPr>
        <w:t>α</w:t>
      </w:r>
      <w:r>
        <w:t xml:space="preserve"> and geographic longitude </w:t>
      </w:r>
      <w:r>
        <w:rPr>
          <w:i/>
        </w:rPr>
        <w:t>β</w:t>
      </w:r>
      <w:r>
        <w:t xml:space="preserve"> is given by:</w:t>
      </w:r>
    </w:p>
    <w:p w14:paraId="15BC9CD5" w14:textId="77777777" w:rsidR="003D7EE8" w:rsidRDefault="003D7EE8" w:rsidP="00660537">
      <w:pPr>
        <w:spacing w:line="360" w:lineRule="auto"/>
        <w:jc w:val="both"/>
      </w:pPr>
    </w:p>
    <w:p w14:paraId="7FD967A0" w14:textId="77777777" w:rsidR="00660537" w:rsidRDefault="003D7EE8" w:rsidP="003D7EE8">
      <w:pPr>
        <w:spacing w:line="360" w:lineRule="auto"/>
        <w:jc w:val="both"/>
      </w:pPr>
      <m:oMath>
        <m:r>
          <w:rPr>
            <w:rFonts w:ascii="Cambria Math" w:hAnsi="Cambria Math"/>
          </w:rPr>
          <m:t>Φ=</m:t>
        </m:r>
        <m:r>
          <m:rPr>
            <m:sty m:val="p"/>
          </m:rPr>
          <w:rPr>
            <w:rFonts w:ascii="Cambria Math" w:hAnsi="Cambria Math"/>
          </w:rPr>
          <m:t>arcsin⁡</m:t>
        </m:r>
        <m:r>
          <w:rPr>
            <w:rFonts w:ascii="Cambria Math" w:hAnsi="Cambria Math"/>
          </w:rPr>
          <m:t>(</m:t>
        </m:r>
        <m:func>
          <m:funcPr>
            <m:ctrlPr>
              <w:rPr>
                <w:rFonts w:ascii="Cambria Math" w:hAnsi="Cambria Math"/>
                <w:i/>
              </w:rPr>
            </m:ctrlPr>
          </m:funcPr>
          <m:fName>
            <m:r>
              <m:rPr>
                <m:sty m:val="p"/>
              </m:rPr>
              <w:rPr>
                <w:rFonts w:ascii="Cambria Math" w:hAnsi="Cambria Math"/>
              </w:rPr>
              <m:t>sin</m:t>
            </m:r>
          </m:fName>
          <m:e>
            <m:r>
              <w:rPr>
                <w:rFonts w:ascii="Cambria Math" w:hAnsi="Cambria Math"/>
              </w:rPr>
              <m:t>α.</m:t>
            </m:r>
            <m:func>
              <m:funcPr>
                <m:ctrlPr>
                  <w:rPr>
                    <w:rFonts w:ascii="Cambria Math" w:hAnsi="Cambria Math"/>
                  </w:rPr>
                </m:ctrlPr>
              </m:funcPr>
              <m:fName>
                <m:r>
                  <m:rPr>
                    <m:sty m:val="p"/>
                  </m:rPr>
                  <w:rPr>
                    <w:rFonts w:ascii="Cambria Math" w:hAnsi="Cambria Math"/>
                  </w:rPr>
                  <m:t>sin</m:t>
                </m:r>
                <m:ctrlPr>
                  <w:rPr>
                    <w:rFonts w:ascii="Cambria Math" w:hAnsi="Cambria Math"/>
                    <w:i/>
                  </w:rPr>
                </m:ctrlPr>
              </m:fName>
              <m:e>
                <m:d>
                  <m:dPr>
                    <m:ctrlPr>
                      <w:rPr>
                        <w:rFonts w:ascii="Cambria Math" w:hAnsi="Cambria Math"/>
                        <w:i/>
                      </w:rPr>
                    </m:ctrlPr>
                  </m:dPr>
                  <m:e>
                    <m:r>
                      <w:rPr>
                        <w:rFonts w:ascii="Cambria Math" w:hAnsi="Cambria Math"/>
                      </w:rPr>
                      <m:t>GN</m:t>
                    </m:r>
                    <m:sSub>
                      <m:sSubPr>
                        <m:ctrlPr>
                          <w:rPr>
                            <w:rFonts w:ascii="Cambria Math" w:hAnsi="Cambria Math"/>
                            <w:i/>
                          </w:rPr>
                        </m:ctrlPr>
                      </m:sSubPr>
                      <m:e>
                        <m:r>
                          <w:rPr>
                            <w:rFonts w:ascii="Cambria Math" w:hAnsi="Cambria Math"/>
                          </w:rPr>
                          <m:t>P</m:t>
                        </m:r>
                      </m:e>
                      <m:sub>
                        <m:r>
                          <w:rPr>
                            <w:rFonts w:ascii="Cambria Math" w:hAnsi="Cambria Math"/>
                          </w:rPr>
                          <m:t>LAT</m:t>
                        </m:r>
                      </m:sub>
                    </m:sSub>
                  </m:e>
                </m:d>
              </m:e>
            </m:func>
            <m:r>
              <w:rPr>
                <w:rFonts w:ascii="Cambria Math" w:hAnsi="Cambria Math"/>
              </w:rPr>
              <m:t>+</m:t>
            </m:r>
            <m:func>
              <m:funcPr>
                <m:ctrlPr>
                  <w:rPr>
                    <w:rFonts w:ascii="Cambria Math" w:hAnsi="Cambria Math"/>
                    <w:i/>
                  </w:rPr>
                </m:ctrlPr>
              </m:funcPr>
              <m:fName>
                <m:r>
                  <m:rPr>
                    <m:sty m:val="p"/>
                  </m:rPr>
                  <w:rPr>
                    <w:rFonts w:ascii="Cambria Math" w:hAnsi="Cambria Math"/>
                  </w:rPr>
                  <m:t>cos</m:t>
                </m:r>
              </m:fName>
              <m:e>
                <m:r>
                  <w:rPr>
                    <w:rFonts w:ascii="Cambria Math" w:hAnsi="Cambria Math"/>
                  </w:rPr>
                  <m:t>α.cos</m:t>
                </m:r>
                <m:d>
                  <m:dPr>
                    <m:ctrlPr>
                      <w:rPr>
                        <w:rFonts w:ascii="Cambria Math" w:hAnsi="Cambria Math"/>
                        <w:i/>
                      </w:rPr>
                    </m:ctrlPr>
                  </m:dPr>
                  <m:e>
                    <m:r>
                      <w:rPr>
                        <w:rFonts w:ascii="Cambria Math" w:hAnsi="Cambria Math"/>
                      </w:rPr>
                      <m:t>GN</m:t>
                    </m:r>
                    <m:sSub>
                      <m:sSubPr>
                        <m:ctrlPr>
                          <w:rPr>
                            <w:rFonts w:ascii="Cambria Math" w:hAnsi="Cambria Math"/>
                            <w:i/>
                          </w:rPr>
                        </m:ctrlPr>
                      </m:sSubPr>
                      <m:e>
                        <m:r>
                          <w:rPr>
                            <w:rFonts w:ascii="Cambria Math" w:hAnsi="Cambria Math"/>
                          </w:rPr>
                          <m:t>P</m:t>
                        </m:r>
                      </m:e>
                      <m:sub>
                        <m:r>
                          <w:rPr>
                            <w:rFonts w:ascii="Cambria Math" w:hAnsi="Cambria Math"/>
                          </w:rPr>
                          <m:t>LAT</m:t>
                        </m:r>
                      </m:sub>
                    </m:sSub>
                  </m:e>
                </m:d>
                <m:r>
                  <w:rPr>
                    <w:rFonts w:ascii="Cambria Math" w:hAnsi="Cambria Math"/>
                  </w:rPr>
                  <m:t>.</m:t>
                </m:r>
                <m:r>
                  <m:rPr>
                    <m:sty m:val="p"/>
                  </m:rPr>
                  <w:rPr>
                    <w:rFonts w:ascii="Cambria Math" w:hAnsi="Cambria Math"/>
                  </w:rPr>
                  <m:t>cos⁡</m:t>
                </m:r>
                <m:r>
                  <w:rPr>
                    <w:rFonts w:ascii="Cambria Math" w:hAnsi="Cambria Math"/>
                  </w:rPr>
                  <m:t>(β-GN</m:t>
                </m:r>
                <m:sSub>
                  <m:sSubPr>
                    <m:ctrlPr>
                      <w:rPr>
                        <w:rFonts w:ascii="Cambria Math" w:hAnsi="Cambria Math"/>
                        <w:i/>
                      </w:rPr>
                    </m:ctrlPr>
                  </m:sSubPr>
                  <m:e>
                    <m:r>
                      <w:rPr>
                        <w:rFonts w:ascii="Cambria Math" w:hAnsi="Cambria Math"/>
                      </w:rPr>
                      <m:t>P</m:t>
                    </m:r>
                  </m:e>
                  <m:sub>
                    <m:r>
                      <w:rPr>
                        <w:rFonts w:ascii="Cambria Math" w:hAnsi="Cambria Math"/>
                      </w:rPr>
                      <m:t>LON</m:t>
                    </m:r>
                  </m:sub>
                </m:sSub>
                <m:r>
                  <w:rPr>
                    <w:rFonts w:ascii="Cambria Math" w:hAnsi="Cambria Math"/>
                  </w:rPr>
                  <m:t>))</m:t>
                </m:r>
              </m:e>
            </m:func>
          </m:e>
        </m:func>
      </m:oMath>
      <w:r w:rsidR="00660537">
        <w:tab/>
        <w:t xml:space="preserve">     </w:t>
      </w:r>
      <w:r w:rsidR="00660537">
        <w:fldChar w:fldCharType="begin"/>
      </w:r>
      <w:r w:rsidR="00660537">
        <w:instrText xml:space="preserve"> MACROBUTTON MTPlaceRef \* MERGEFORMAT </w:instrText>
      </w:r>
      <w:r w:rsidR="00660537">
        <w:fldChar w:fldCharType="begin"/>
      </w:r>
      <w:r w:rsidR="00660537">
        <w:instrText xml:space="preserve"> SEQ MTEqn \h \* MERGEFORMAT </w:instrText>
      </w:r>
      <w:r w:rsidR="00660537">
        <w:fldChar w:fldCharType="end"/>
      </w:r>
      <w:r w:rsidR="00660537">
        <w:instrText>(</w:instrText>
      </w:r>
      <w:fldSimple w:instr=" SEQ MTSec \c \* Arabic \* MERGEFORMAT ">
        <w:r w:rsidR="00660537">
          <w:rPr>
            <w:noProof/>
          </w:rPr>
          <w:instrText>3</w:instrText>
        </w:r>
      </w:fldSimple>
      <w:r w:rsidR="00660537">
        <w:instrText>.</w:instrText>
      </w:r>
      <w:fldSimple w:instr=" SEQ MTEqn \c \* Arabic \* MERGEFORMAT ">
        <w:r w:rsidR="00660537">
          <w:rPr>
            <w:noProof/>
          </w:rPr>
          <w:instrText>2</w:instrText>
        </w:r>
      </w:fldSimple>
      <w:r w:rsidR="00660537">
        <w:instrText>)</w:instrText>
      </w:r>
      <w:r w:rsidR="00660537">
        <w:fldChar w:fldCharType="end"/>
      </w:r>
    </w:p>
    <w:p w14:paraId="52695392" w14:textId="77777777" w:rsidR="00660537" w:rsidRDefault="00660537" w:rsidP="00660537">
      <w:pPr>
        <w:spacing w:line="360" w:lineRule="auto"/>
        <w:jc w:val="both"/>
      </w:pPr>
    </w:p>
    <w:p w14:paraId="2DB7D7FD" w14:textId="77777777" w:rsidR="00660537" w:rsidRDefault="00660537" w:rsidP="00660537">
      <w:pPr>
        <w:spacing w:line="360" w:lineRule="auto"/>
        <w:jc w:val="both"/>
      </w:pPr>
      <w:r>
        <w:t xml:space="preserve">The slant propagation distance, </w:t>
      </w:r>
      <w:r>
        <w:rPr>
          <w:i/>
          <w:iCs/>
        </w:rPr>
        <w:t>p</w:t>
      </w:r>
      <w:r>
        <w:t>, is the total path length travelled by the skywave signal component (Fig. 3.6).  With a typical E-layer height of 100km this distance would be:</w:t>
      </w:r>
    </w:p>
    <w:p w14:paraId="00E5D77C" w14:textId="77777777" w:rsidR="00660537" w:rsidRDefault="00660537" w:rsidP="00660537">
      <w:pPr>
        <w:spacing w:line="360" w:lineRule="auto"/>
        <w:jc w:val="both"/>
      </w:pPr>
    </w:p>
    <w:p w14:paraId="0C8869F8" w14:textId="77777777" w:rsidR="00660537" w:rsidRDefault="00660537" w:rsidP="00660537">
      <w:pPr>
        <w:spacing w:line="360" w:lineRule="auto"/>
        <w:jc w:val="right"/>
      </w:pPr>
      <w:r>
        <w:rPr>
          <w:position w:val="-8"/>
        </w:rPr>
        <w:object w:dxaOrig="1840" w:dyaOrig="440" w14:anchorId="21676771">
          <v:shape id="_x0000_i1026" type="#_x0000_t75" style="width:91.9pt;height:22.1pt" o:ole="">
            <v:imagedata r:id="rId18" o:title=""/>
          </v:shape>
          <o:OLEObject Type="Embed" ProgID="Equation.DSMT4" ShapeID="_x0000_i1026" DrawAspect="Content" ObjectID="_1519654615" r:id="rId19"/>
        </w:object>
      </w:r>
      <w:r>
        <w:t>.</w:t>
      </w:r>
      <w:r>
        <w:tab/>
      </w:r>
      <w:r>
        <w:tab/>
      </w:r>
      <w:r>
        <w:tab/>
        <w:t xml:space="preserve"> </w:t>
      </w:r>
      <w:r>
        <w:tab/>
        <w:t xml:space="preserve">          </w:t>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fldSimple w:instr=" SEQ MTSec \c \* Arabic \* MERGEFORMAT ">
        <w:r>
          <w:rPr>
            <w:noProof/>
          </w:rPr>
          <w:instrText>3</w:instrText>
        </w:r>
      </w:fldSimple>
      <w:r>
        <w:instrText>.</w:instrText>
      </w:r>
      <w:fldSimple w:instr=" SEQ MTEqn \c \* Arabic \* MERGEFORMAT ">
        <w:r>
          <w:rPr>
            <w:noProof/>
          </w:rPr>
          <w:instrText>3</w:instrText>
        </w:r>
      </w:fldSimple>
      <w:r>
        <w:instrText>)</w:instrText>
      </w:r>
      <w:r>
        <w:fldChar w:fldCharType="end"/>
      </w:r>
    </w:p>
    <w:p w14:paraId="6856123B" w14:textId="77777777" w:rsidR="00660537" w:rsidRDefault="00660537" w:rsidP="00660537">
      <w:pPr>
        <w:spacing w:line="360" w:lineRule="auto"/>
        <w:jc w:val="both"/>
      </w:pPr>
    </w:p>
    <w:p w14:paraId="49063D2F" w14:textId="77777777" w:rsidR="00660537" w:rsidRDefault="00660537" w:rsidP="00660537">
      <w:pPr>
        <w:spacing w:line="360" w:lineRule="auto"/>
        <w:jc w:val="both"/>
      </w:pPr>
      <w:r>
        <w:t xml:space="preserve">The basic loss factor attenuation due to the ionosphere, </w:t>
      </w:r>
      <w:r>
        <w:rPr>
          <w:i/>
          <w:iCs/>
        </w:rPr>
        <w:t>k</w:t>
      </w:r>
      <w:r>
        <w:t>, is calculated using:</w:t>
      </w:r>
    </w:p>
    <w:p w14:paraId="0F660AD8" w14:textId="77777777" w:rsidR="00660537" w:rsidRDefault="00660537" w:rsidP="00660537">
      <w:pPr>
        <w:spacing w:line="360" w:lineRule="auto"/>
        <w:jc w:val="both"/>
      </w:pPr>
    </w:p>
    <w:p w14:paraId="58BAC0FB" w14:textId="77777777" w:rsidR="00660537" w:rsidRDefault="00660537" w:rsidP="00660537">
      <w:pPr>
        <w:spacing w:line="360" w:lineRule="auto"/>
        <w:jc w:val="right"/>
      </w:pPr>
      <w:r>
        <w:rPr>
          <w:position w:val="-14"/>
        </w:rPr>
        <w:object w:dxaOrig="3600" w:dyaOrig="460" w14:anchorId="16F81CF7">
          <v:shape id="_x0000_i1027" type="#_x0000_t75" style="width:180.2pt;height:22.95pt" o:ole="">
            <v:imagedata r:id="rId20" o:title=""/>
          </v:shape>
          <o:OLEObject Type="Embed" ProgID="Equation.DSMT4" ShapeID="_x0000_i1027" DrawAspect="Content" ObjectID="_1519654616" r:id="rId21"/>
        </w:object>
      </w:r>
      <w:r>
        <w:t>,</w:t>
      </w:r>
      <w:r>
        <w:tab/>
      </w:r>
      <w:r>
        <w:tab/>
      </w:r>
      <w:r>
        <w:tab/>
        <w:t xml:space="preserve"> </w:t>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fldSimple w:instr=" SEQ MTSec \c \* Arabic \* MERGEFORMAT ">
        <w:r>
          <w:rPr>
            <w:noProof/>
          </w:rPr>
          <w:instrText>3</w:instrText>
        </w:r>
      </w:fldSimple>
      <w:r>
        <w:instrText>.</w:instrText>
      </w:r>
      <w:fldSimple w:instr=" SEQ MTEqn \c \* Arabic \* MERGEFORMAT ">
        <w:r>
          <w:rPr>
            <w:noProof/>
          </w:rPr>
          <w:instrText>4</w:instrText>
        </w:r>
      </w:fldSimple>
      <w:r>
        <w:instrText>)</w:instrText>
      </w:r>
      <w:r>
        <w:fldChar w:fldCharType="end"/>
      </w:r>
    </w:p>
    <w:p w14:paraId="0F8A4616" w14:textId="77777777" w:rsidR="00660537" w:rsidRDefault="00660537" w:rsidP="00660537">
      <w:pPr>
        <w:spacing w:line="360" w:lineRule="auto"/>
        <w:jc w:val="both"/>
      </w:pPr>
    </w:p>
    <w:p w14:paraId="46AF78DB" w14:textId="77777777" w:rsidR="00660537" w:rsidRDefault="00660537" w:rsidP="00660537">
      <w:pPr>
        <w:spacing w:line="360" w:lineRule="auto"/>
        <w:jc w:val="both"/>
      </w:pPr>
      <w:r>
        <w:t xml:space="preserve">where </w:t>
      </w:r>
      <w:r>
        <w:rPr>
          <w:i/>
        </w:rPr>
        <w:t>f</w:t>
      </w:r>
      <w:r>
        <w:rPr>
          <w:i/>
          <w:vertAlign w:val="subscript"/>
        </w:rPr>
        <w:t>kHz</w:t>
      </w:r>
      <w:r>
        <w:t xml:space="preserve"> is the frequency in kHz.</w:t>
      </w:r>
    </w:p>
    <w:p w14:paraId="54BC529B" w14:textId="77777777" w:rsidR="00660537" w:rsidRDefault="00660537" w:rsidP="00660537">
      <w:pPr>
        <w:spacing w:line="360" w:lineRule="auto"/>
        <w:jc w:val="both"/>
      </w:pPr>
    </w:p>
    <w:p w14:paraId="57B9F779" w14:textId="77777777" w:rsidR="00660537" w:rsidRDefault="00660537" w:rsidP="00660537">
      <w:pPr>
        <w:spacing w:line="360" w:lineRule="auto"/>
        <w:jc w:val="both"/>
      </w:pPr>
      <w:r>
        <w:t xml:space="preserve">Sea gain, </w:t>
      </w:r>
      <w:r>
        <w:rPr>
          <w:i/>
        </w:rPr>
        <w:t>G</w:t>
      </w:r>
      <w:r>
        <w:rPr>
          <w:i/>
          <w:vertAlign w:val="subscript"/>
        </w:rPr>
        <w:t>s</w:t>
      </w:r>
      <w:r>
        <w:rPr>
          <w:iCs/>
        </w:rPr>
        <w:t>, takes into account</w:t>
      </w:r>
      <w:r>
        <w:rPr>
          <w:i/>
          <w:vertAlign w:val="subscript"/>
        </w:rPr>
        <w:t xml:space="preserve"> </w:t>
      </w:r>
      <w:r>
        <w:t xml:space="preserve">the small increase in skywave field strength experienced when either the transmitter or the receiver is located close to the sea. Fig. 3.8 shows that there is a sea gain of 1.5dB over a 1000km path, for each end close to the sea. Sea gain falls with distance from the sea, becoming negligible by 5km </w:t>
      </w:r>
      <w:r>
        <w:fldChar w:fldCharType="begin"/>
      </w:r>
      <w:r>
        <w:instrText xml:space="preserve"> QUOTE "[72]" </w:instrText>
      </w:r>
      <w:r>
        <w:rPr>
          <w:vanish/>
        </w:rPr>
        <w:fldChar w:fldCharType="begin"/>
      </w:r>
      <w:r>
        <w:rPr>
          <w:vanish/>
        </w:rPr>
        <w:instrText xml:space="preserve"> ADDIN PROCITE ÿ\11\05‘\19\02\00\00\00\04[72]\00\04\00I\00\00\005C:\5CProgram Files\5CProCite5 Demo\5CDatabase\5CAlan_test.pdt:CCIR (International Radio Consultative Committee) 1990 #74\00:\00 </w:instrText>
      </w:r>
      <w:r>
        <w:rPr>
          <w:vanish/>
        </w:rPr>
        <w:fldChar w:fldCharType="end"/>
      </w:r>
      <w:r>
        <w:fldChar w:fldCharType="separate"/>
      </w:r>
      <w:r>
        <w:t>[72]</w:t>
      </w:r>
      <w:r>
        <w:fldChar w:fldCharType="end"/>
      </w:r>
      <w:r>
        <w:t>.</w:t>
      </w:r>
    </w:p>
    <w:p w14:paraId="1457BDC4" w14:textId="77777777" w:rsidR="00660537" w:rsidRDefault="00660537" w:rsidP="00660537">
      <w:pPr>
        <w:spacing w:line="360" w:lineRule="auto"/>
        <w:jc w:val="both"/>
      </w:pPr>
    </w:p>
    <w:p w14:paraId="0517D5C2" w14:textId="77777777" w:rsidR="00660537" w:rsidRDefault="00660537" w:rsidP="00660537">
      <w:pPr>
        <w:spacing w:line="360" w:lineRule="auto"/>
        <w:jc w:val="both"/>
      </w:pPr>
      <w:r>
        <w:rPr>
          <w:i/>
          <w:iCs/>
        </w:rPr>
        <w:t>G</w:t>
      </w:r>
      <w:r>
        <w:rPr>
          <w:i/>
          <w:iCs/>
          <w:vertAlign w:val="subscript"/>
        </w:rPr>
        <w:t>v</w:t>
      </w:r>
      <w:r>
        <w:t>, the antenna gain factor, depends on the vertical polar diagram of the antenna. Almost all radiobeacon antennas are vertical monopoles, with or without capacity hats, and short in terms of wavelength.</w:t>
      </w:r>
    </w:p>
    <w:p w14:paraId="7E7026E0" w14:textId="77777777" w:rsidR="00660537" w:rsidRDefault="00660537" w:rsidP="00660537">
      <w:pPr>
        <w:pStyle w:val="FigureTable"/>
        <w:spacing w:after="0"/>
        <w:rPr>
          <w:rFonts w:ascii="Times New Roman" w:hAnsi="Times New Roman"/>
          <w:szCs w:val="24"/>
          <w:lang w:val="en-GB"/>
        </w:rPr>
      </w:pPr>
      <w:r>
        <w:rPr>
          <w:rFonts w:ascii="Times New Roman" w:hAnsi="Times New Roman"/>
          <w:noProof/>
          <w:szCs w:val="24"/>
          <w:lang w:val="sv-SE" w:eastAsia="sv-SE"/>
        </w:rPr>
        <w:drawing>
          <wp:inline distT="0" distB="0" distL="0" distR="0" wp14:anchorId="477BEB13" wp14:editId="77F60C58">
            <wp:extent cx="4946015" cy="2178685"/>
            <wp:effectExtent l="19050" t="19050" r="26035" b="12065"/>
            <wp:docPr id="24" name="Picture 24" descr="sea g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ea gain"/>
                    <pic:cNvPicPr>
                      <a:picLocks noChangeAspect="1" noChangeArrowheads="1"/>
                    </pic:cNvPicPr>
                  </pic:nvPicPr>
                  <pic:blipFill>
                    <a:blip r:embed="rId22">
                      <a:extLst>
                        <a:ext uri="{28A0092B-C50C-407E-A947-70E740481C1C}">
                          <a14:useLocalDpi xmlns:a14="http://schemas.microsoft.com/office/drawing/2010/main" val="0"/>
                        </a:ext>
                      </a:extLst>
                    </a:blip>
                    <a:srcRect l="6995" t="6200" r="3996" b="26660"/>
                    <a:stretch>
                      <a:fillRect/>
                    </a:stretch>
                  </pic:blipFill>
                  <pic:spPr bwMode="auto">
                    <a:xfrm>
                      <a:off x="0" y="0"/>
                      <a:ext cx="4946015" cy="2178685"/>
                    </a:xfrm>
                    <a:prstGeom prst="rect">
                      <a:avLst/>
                    </a:prstGeom>
                    <a:noFill/>
                    <a:ln w="6350" cmpd="sng">
                      <a:solidFill>
                        <a:srgbClr val="000000"/>
                      </a:solidFill>
                      <a:miter lim="800000"/>
                      <a:headEnd/>
                      <a:tailEnd/>
                    </a:ln>
                    <a:effectLst/>
                  </pic:spPr>
                </pic:pic>
              </a:graphicData>
            </a:graphic>
          </wp:inline>
        </w:drawing>
      </w:r>
    </w:p>
    <w:p w14:paraId="2F905071" w14:textId="77777777" w:rsidR="00660537" w:rsidRDefault="00660537" w:rsidP="00660537">
      <w:pPr>
        <w:pStyle w:val="Beskrivning"/>
        <w:jc w:val="center"/>
        <w:rPr>
          <w:i/>
          <w:iCs/>
        </w:rPr>
      </w:pPr>
      <w:r>
        <w:rPr>
          <w:i/>
          <w:iCs/>
        </w:rPr>
        <w:t>Figure</w:t>
      </w:r>
      <w:del w:id="44" w:author="Bäckstedt, Jesper" w:date="2016-03-16T14:29:00Z">
        <w:r w:rsidDel="00EF0E70">
          <w:rPr>
            <w:i/>
            <w:iCs/>
          </w:rPr>
          <w:delText xml:space="preserve"> 3.6</w:delText>
        </w:r>
      </w:del>
      <w:ins w:id="45" w:author="Bäckstedt, Jesper" w:date="2016-03-16T14:29:00Z">
        <w:r w:rsidR="00EF0E70">
          <w:rPr>
            <w:i/>
            <w:iCs/>
          </w:rPr>
          <w:t>2</w:t>
        </w:r>
      </w:ins>
      <w:r>
        <w:rPr>
          <w:i/>
          <w:iCs/>
        </w:rPr>
        <w:t xml:space="preserve">: Sea gain occurs when either the transmitter or the receiver is located within 5km of the sea. Its magnitude depends on the separation of the transmitter and the user. </w:t>
      </w:r>
      <w:r>
        <w:rPr>
          <w:i/>
          <w:iCs/>
        </w:rPr>
        <w:fldChar w:fldCharType="begin"/>
      </w:r>
      <w:r>
        <w:rPr>
          <w:i/>
          <w:iCs/>
        </w:rPr>
        <w:instrText xml:space="preserve"> QUOTE "[72]" </w:instrText>
      </w:r>
      <w:r>
        <w:rPr>
          <w:i/>
          <w:iCs/>
          <w:vanish/>
        </w:rPr>
        <w:fldChar w:fldCharType="begin"/>
      </w:r>
      <w:r>
        <w:rPr>
          <w:i/>
          <w:iCs/>
          <w:vanish/>
        </w:rPr>
        <w:instrText xml:space="preserve"> ADDIN PROCITE ÿ\11\05‘\19\02\00\00\00\04[72]\00\04\00I\00\00\005C:\5CProgram Files\5CProCite5 Demo\5CDatabase\5CAlan_test.pdt:CCIR (International Radio Consultative Committee) 1990 #74\00:\00 </w:instrText>
      </w:r>
      <w:r>
        <w:rPr>
          <w:i/>
          <w:iCs/>
          <w:vanish/>
        </w:rPr>
        <w:fldChar w:fldCharType="end"/>
      </w:r>
      <w:r>
        <w:rPr>
          <w:i/>
          <w:iCs/>
        </w:rPr>
        <w:fldChar w:fldCharType="separate"/>
      </w:r>
      <w:r>
        <w:rPr>
          <w:i/>
          <w:iCs/>
        </w:rPr>
        <w:t>[72]</w:t>
      </w:r>
      <w:r>
        <w:rPr>
          <w:i/>
          <w:iCs/>
        </w:rPr>
        <w:fldChar w:fldCharType="end"/>
      </w:r>
      <w:r>
        <w:rPr>
          <w:i/>
          <w:iCs/>
        </w:rPr>
        <w:t>.</w:t>
      </w:r>
    </w:p>
    <w:p w14:paraId="4E6ADCA3" w14:textId="77777777" w:rsidR="00660537" w:rsidRDefault="00660537" w:rsidP="00660537">
      <w:pPr>
        <w:spacing w:line="360" w:lineRule="auto"/>
        <w:jc w:val="both"/>
      </w:pPr>
    </w:p>
    <w:p w14:paraId="749F2E08" w14:textId="77777777" w:rsidR="00660537" w:rsidRDefault="00660537" w:rsidP="00660537">
      <w:pPr>
        <w:spacing w:line="360" w:lineRule="auto"/>
        <w:jc w:val="both"/>
      </w:pPr>
      <w:r>
        <w:t>Thus the E</w:t>
      </w:r>
      <w:r>
        <w:noBreakHyphen/>
        <w:t xml:space="preserve">field polar diagram has a maximum in the horizontal plane and a null vertically above.  Equation 3.5 shows a polynomial fit to this radiation pattern </w:t>
      </w:r>
      <w:r>
        <w:fldChar w:fldCharType="begin"/>
      </w:r>
      <w:r>
        <w:instrText xml:space="preserve"> QUOTE "[14]" </w:instrText>
      </w:r>
      <w:r>
        <w:rPr>
          <w:vanish/>
        </w:rPr>
        <w:fldChar w:fldCharType="begin"/>
      </w:r>
      <w:r>
        <w:rPr>
          <w:vanish/>
        </w:rPr>
        <w:instrText xml:space="preserve"> ADDIN PROCITE ÿ\11\05‘\19\02\00\00\00\04[14]\00\04\00\0E\00\00\005C:\5CProgram Files\5CProCite5 Demo\5CDatabase\5CAlan_test.pdt\14D. C. Poppe 1995 #15\00\14\00 </w:instrText>
      </w:r>
      <w:r>
        <w:rPr>
          <w:vanish/>
        </w:rPr>
        <w:fldChar w:fldCharType="end"/>
      </w:r>
      <w:r>
        <w:fldChar w:fldCharType="separate"/>
      </w:r>
      <w:r>
        <w:t>[14]</w:t>
      </w:r>
      <w:r>
        <w:fldChar w:fldCharType="end"/>
      </w:r>
      <w:r>
        <w:t>:</w:t>
      </w:r>
    </w:p>
    <w:p w14:paraId="19B5DA6D" w14:textId="77777777" w:rsidR="00660537" w:rsidRDefault="00660537" w:rsidP="00660537">
      <w:pPr>
        <w:spacing w:line="360" w:lineRule="auto"/>
        <w:jc w:val="both"/>
      </w:pPr>
    </w:p>
    <w:p w14:paraId="70894244" w14:textId="77777777" w:rsidR="00660537" w:rsidRDefault="00660537" w:rsidP="00660537">
      <w:pPr>
        <w:spacing w:line="360" w:lineRule="auto"/>
        <w:jc w:val="right"/>
      </w:pPr>
      <w:r>
        <w:rPr>
          <w:position w:val="-16"/>
        </w:rPr>
        <w:object w:dxaOrig="6520" w:dyaOrig="460" w14:anchorId="35448102">
          <v:shape id="_x0000_i1028" type="#_x0000_t75" style="width:326.45pt;height:22.95pt" o:ole="">
            <v:imagedata r:id="rId23" o:title=""/>
          </v:shape>
          <o:OLEObject Type="Embed" ProgID="Equation.DSMT4" ShapeID="_x0000_i1028" DrawAspect="Content" ObjectID="_1519654617" r:id="rId24"/>
        </w:object>
      </w:r>
      <w:r>
        <w:t xml:space="preserve">,     </w:t>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fldSimple w:instr=" SEQ MTSec \c \* Arabic \* MERGEFORMAT ">
        <w:r>
          <w:rPr>
            <w:noProof/>
          </w:rPr>
          <w:instrText>3</w:instrText>
        </w:r>
      </w:fldSimple>
      <w:r>
        <w:instrText>.</w:instrText>
      </w:r>
      <w:fldSimple w:instr=" SEQ MTEqn \c \* Arabic \* MERGEFORMAT ">
        <w:r>
          <w:rPr>
            <w:noProof/>
          </w:rPr>
          <w:instrText>5</w:instrText>
        </w:r>
      </w:fldSimple>
      <w:r>
        <w:instrText>)</w:instrText>
      </w:r>
      <w:r>
        <w:fldChar w:fldCharType="end"/>
      </w:r>
    </w:p>
    <w:p w14:paraId="5CC00D28" w14:textId="77777777" w:rsidR="00660537" w:rsidRDefault="00660537" w:rsidP="00660537">
      <w:pPr>
        <w:spacing w:line="360" w:lineRule="auto"/>
        <w:jc w:val="both"/>
      </w:pPr>
    </w:p>
    <w:p w14:paraId="4EC5AB72" w14:textId="77777777" w:rsidR="00660537" w:rsidRDefault="00660537" w:rsidP="00660537">
      <w:pPr>
        <w:spacing w:line="360" w:lineRule="auto"/>
        <w:jc w:val="both"/>
      </w:pPr>
      <w:r>
        <w:t xml:space="preserve">where </w:t>
      </w:r>
      <w:r>
        <w:rPr>
          <w:i/>
        </w:rPr>
        <w:t>ld</w:t>
      </w:r>
      <w:r>
        <w:t xml:space="preserve"> = log</w:t>
      </w:r>
      <w:r>
        <w:rPr>
          <w:vertAlign w:val="subscript"/>
        </w:rPr>
        <w:t>10</w:t>
      </w:r>
      <w:r>
        <w:t xml:space="preserve"> (distance in km).</w:t>
      </w:r>
    </w:p>
    <w:p w14:paraId="104F0E2E" w14:textId="77777777" w:rsidR="00660537" w:rsidRDefault="00660537" w:rsidP="00660537">
      <w:pPr>
        <w:spacing w:line="360" w:lineRule="auto"/>
        <w:jc w:val="both"/>
      </w:pPr>
    </w:p>
    <w:p w14:paraId="43DFC56A" w14:textId="77777777" w:rsidR="00660537" w:rsidRDefault="00660537" w:rsidP="00660537">
      <w:pPr>
        <w:spacing w:line="360" w:lineRule="auto"/>
        <w:jc w:val="both"/>
      </w:pPr>
      <w:r>
        <w:t xml:space="preserve">Fig. 3.7 shows that the </w:t>
      </w:r>
      <w:r>
        <w:rPr>
          <w:i/>
          <w:iCs/>
        </w:rPr>
        <w:t>G</w:t>
      </w:r>
      <w:r>
        <w:rPr>
          <w:i/>
          <w:iCs/>
          <w:vertAlign w:val="subscript"/>
        </w:rPr>
        <w:t>v</w:t>
      </w:r>
      <w:r>
        <w:t xml:space="preserve"> term causes high attenuation to the skywave components reflected at high angles that would return to earth close to the station. It decreases with range, having negligible effect beyond 3000km </w:t>
      </w:r>
      <w:r>
        <w:fldChar w:fldCharType="begin"/>
      </w:r>
      <w:r>
        <w:instrText xml:space="preserve"> QUOTE "[72]" </w:instrText>
      </w:r>
      <w:r>
        <w:rPr>
          <w:vanish/>
        </w:rPr>
        <w:fldChar w:fldCharType="begin"/>
      </w:r>
      <w:r>
        <w:rPr>
          <w:vanish/>
        </w:rPr>
        <w:instrText xml:space="preserve"> ADDIN PROCITE ÿ\11\05‘\19\02\00\00\00\04[72]\00\04\00I\00\00\005C:\5CProgram Files\5CProCite5 Demo\5CDatabase\5CAlan_test.pdt:CCIR (International Radio Consultative Committee) 1990 #74\00:\00 </w:instrText>
      </w:r>
      <w:r>
        <w:rPr>
          <w:vanish/>
        </w:rPr>
        <w:fldChar w:fldCharType="end"/>
      </w:r>
      <w:r>
        <w:fldChar w:fldCharType="separate"/>
      </w:r>
      <w:r>
        <w:t>[72]</w:t>
      </w:r>
      <w:r>
        <w:fldChar w:fldCharType="end"/>
      </w:r>
      <w:r>
        <w:t>.</w:t>
      </w:r>
    </w:p>
    <w:p w14:paraId="7AA55104" w14:textId="77777777" w:rsidR="00660537" w:rsidRDefault="00660537" w:rsidP="00660537">
      <w:pPr>
        <w:spacing w:line="360" w:lineRule="auto"/>
        <w:jc w:val="both"/>
      </w:pPr>
    </w:p>
    <w:p w14:paraId="3321FAAB" w14:textId="77777777" w:rsidR="00660537" w:rsidRDefault="00660537" w:rsidP="00660537">
      <w:pPr>
        <w:jc w:val="center"/>
      </w:pPr>
      <w:r>
        <w:rPr>
          <w:noProof/>
          <w:lang w:val="sv-SE" w:eastAsia="sv-SE"/>
        </w:rPr>
        <w:lastRenderedPageBreak/>
        <w:drawing>
          <wp:inline distT="0" distB="0" distL="0" distR="0" wp14:anchorId="2015F914" wp14:editId="06013575">
            <wp:extent cx="4301490" cy="2774950"/>
            <wp:effectExtent l="19050" t="19050" r="22860" b="25400"/>
            <wp:docPr id="23" name="Picture 23" descr="antenna g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antenna gain"/>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301490" cy="2774950"/>
                    </a:xfrm>
                    <a:prstGeom prst="rect">
                      <a:avLst/>
                    </a:prstGeom>
                    <a:noFill/>
                    <a:ln w="6350" cmpd="sng">
                      <a:solidFill>
                        <a:srgbClr val="000000"/>
                      </a:solidFill>
                      <a:miter lim="800000"/>
                      <a:headEnd/>
                      <a:tailEnd/>
                    </a:ln>
                    <a:effectLst/>
                  </pic:spPr>
                </pic:pic>
              </a:graphicData>
            </a:graphic>
          </wp:inline>
        </w:drawing>
      </w:r>
    </w:p>
    <w:p w14:paraId="399A4179" w14:textId="77777777" w:rsidR="00660537" w:rsidRDefault="00660537" w:rsidP="00660537">
      <w:pPr>
        <w:pStyle w:val="Beskrivning"/>
        <w:jc w:val="center"/>
        <w:rPr>
          <w:i/>
          <w:iCs/>
        </w:rPr>
      </w:pPr>
      <w:r>
        <w:rPr>
          <w:i/>
          <w:iCs/>
        </w:rPr>
        <w:t>Figure 3</w:t>
      </w:r>
      <w:del w:id="46" w:author="Bäckstedt, Jesper" w:date="2016-03-16T14:30:00Z">
        <w:r w:rsidDel="00EF0E70">
          <w:rPr>
            <w:i/>
            <w:iCs/>
          </w:rPr>
          <w:delText>.7</w:delText>
        </w:r>
      </w:del>
      <w:r>
        <w:rPr>
          <w:i/>
          <w:iCs/>
        </w:rPr>
        <w:t>: Antenna gain of a short monopole against distance at which skywave component returns to earth</w:t>
      </w:r>
    </w:p>
    <w:p w14:paraId="6DCE8024" w14:textId="77777777" w:rsidR="005C0346" w:rsidRDefault="005C0346" w:rsidP="005C0346">
      <w:pPr>
        <w:rPr>
          <w:lang w:eastAsia="en-US"/>
        </w:rPr>
      </w:pPr>
    </w:p>
    <w:p w14:paraId="2616E655" w14:textId="77777777" w:rsidR="005C0346" w:rsidRDefault="005C0346" w:rsidP="005C0346">
      <w:pPr>
        <w:pStyle w:val="Rubrik2"/>
        <w:spacing w:line="360" w:lineRule="auto"/>
        <w:jc w:val="both"/>
      </w:pPr>
      <w:r>
        <w:t>Nominal range</w:t>
      </w:r>
    </w:p>
    <w:p w14:paraId="578F0B17" w14:textId="77777777" w:rsidR="005C0346" w:rsidRDefault="005C0346" w:rsidP="005C0346">
      <w:pPr>
        <w:pStyle w:val="Brdtext"/>
      </w:pPr>
      <w:r>
        <w:t xml:space="preserve">The nominal range is the </w:t>
      </w:r>
      <w:r w:rsidR="00D46393">
        <w:t>distance</w:t>
      </w:r>
      <w:r>
        <w:t xml:space="preserve"> at which the transmitter signal strength will fall to a set level if it was propagating over a sea path.  The reference level depends on </w:t>
      </w:r>
      <w:r w:rsidR="00D46393">
        <w:t>the latitude of the transmitter, as shown in Table X.</w:t>
      </w:r>
    </w:p>
    <w:p w14:paraId="25A964BF" w14:textId="77777777" w:rsidR="00D46393" w:rsidRDefault="00D46393" w:rsidP="005C0346">
      <w:pPr>
        <w:pStyle w:val="Brdtext"/>
      </w:pPr>
    </w:p>
    <w:tbl>
      <w:tblPr>
        <w:tblW w:w="0" w:type="auto"/>
        <w:jc w:val="center"/>
        <w:tblLayout w:type="fixed"/>
        <w:tblLook w:val="0000" w:firstRow="0" w:lastRow="0" w:firstColumn="0" w:lastColumn="0" w:noHBand="0" w:noVBand="0"/>
      </w:tblPr>
      <w:tblGrid>
        <w:gridCol w:w="1080"/>
        <w:gridCol w:w="1826"/>
        <w:gridCol w:w="1485"/>
      </w:tblGrid>
      <w:tr w:rsidR="00D46393" w14:paraId="0C1798E0" w14:textId="77777777" w:rsidTr="00D46393">
        <w:trPr>
          <w:cantSplit/>
          <w:trHeight w:val="315"/>
          <w:jc w:val="center"/>
        </w:trPr>
        <w:tc>
          <w:tcPr>
            <w:tcW w:w="1080" w:type="dxa"/>
            <w:tcBorders>
              <w:top w:val="single" w:sz="4" w:space="0" w:color="auto"/>
              <w:left w:val="single" w:sz="4" w:space="0" w:color="auto"/>
              <w:bottom w:val="single" w:sz="4" w:space="0" w:color="auto"/>
              <w:right w:val="single" w:sz="4" w:space="0" w:color="auto"/>
            </w:tcBorders>
            <w:shd w:val="clear" w:color="auto" w:fill="C0C0C0"/>
            <w:vAlign w:val="center"/>
          </w:tcPr>
          <w:p w14:paraId="6E8AC2BC" w14:textId="77777777" w:rsidR="00D46393" w:rsidRDefault="00D46393" w:rsidP="00D46393">
            <w:pPr>
              <w:spacing w:line="360" w:lineRule="auto"/>
              <w:jc w:val="center"/>
            </w:pPr>
            <w:r>
              <w:t>Units</w:t>
            </w:r>
          </w:p>
        </w:tc>
        <w:tc>
          <w:tcPr>
            <w:tcW w:w="3311"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5C5D8DD9" w14:textId="77777777" w:rsidR="00D46393" w:rsidRDefault="00D46393" w:rsidP="00D46393">
            <w:pPr>
              <w:spacing w:line="360" w:lineRule="auto"/>
              <w:jc w:val="center"/>
            </w:pPr>
            <w:r>
              <w:t>Nominal range reference level</w:t>
            </w:r>
          </w:p>
        </w:tc>
      </w:tr>
      <w:tr w:rsidR="00D46393" w14:paraId="532ADA69" w14:textId="77777777" w:rsidTr="00D46393">
        <w:trPr>
          <w:cantSplit/>
          <w:jc w:val="center"/>
        </w:trPr>
        <w:tc>
          <w:tcPr>
            <w:tcW w:w="1080" w:type="dxa"/>
            <w:vMerge w:val="restart"/>
            <w:tcBorders>
              <w:top w:val="single" w:sz="4" w:space="0" w:color="auto"/>
              <w:left w:val="single" w:sz="4" w:space="0" w:color="auto"/>
              <w:bottom w:val="single" w:sz="4" w:space="0" w:color="auto"/>
              <w:right w:val="single" w:sz="4" w:space="0" w:color="auto"/>
            </w:tcBorders>
            <w:vAlign w:val="center"/>
          </w:tcPr>
          <w:p w14:paraId="00507117" w14:textId="77777777" w:rsidR="00D46393" w:rsidRDefault="00D46393" w:rsidP="00D46393">
            <w:pPr>
              <w:spacing w:line="360" w:lineRule="auto"/>
              <w:jc w:val="center"/>
            </w:pPr>
            <w:r>
              <w:rPr>
                <w:rFonts w:ascii="Symbol" w:hAnsi="Symbol"/>
              </w:rPr>
              <w:t></w:t>
            </w:r>
            <w:r>
              <w:t>V/m</w:t>
            </w:r>
          </w:p>
        </w:tc>
        <w:tc>
          <w:tcPr>
            <w:tcW w:w="1826" w:type="dxa"/>
            <w:tcBorders>
              <w:top w:val="single" w:sz="4" w:space="0" w:color="auto"/>
              <w:left w:val="single" w:sz="4" w:space="0" w:color="auto"/>
              <w:bottom w:val="single" w:sz="4" w:space="0" w:color="auto"/>
              <w:right w:val="single" w:sz="4" w:space="0" w:color="auto"/>
            </w:tcBorders>
            <w:vAlign w:val="center"/>
          </w:tcPr>
          <w:p w14:paraId="290F3D2C" w14:textId="77777777" w:rsidR="00D46393" w:rsidRDefault="00D46393" w:rsidP="00D46393">
            <w:pPr>
              <w:spacing w:line="360" w:lineRule="auto"/>
              <w:jc w:val="center"/>
            </w:pPr>
            <w:r>
              <w:t>N of 43</w:t>
            </w:r>
            <w:r>
              <w:rPr>
                <w:vertAlign w:val="superscript"/>
              </w:rPr>
              <w:t>o</w:t>
            </w:r>
            <w:r>
              <w:t>N</w:t>
            </w:r>
          </w:p>
        </w:tc>
        <w:tc>
          <w:tcPr>
            <w:tcW w:w="1485" w:type="dxa"/>
            <w:tcBorders>
              <w:top w:val="single" w:sz="4" w:space="0" w:color="auto"/>
              <w:left w:val="single" w:sz="4" w:space="0" w:color="auto"/>
              <w:bottom w:val="single" w:sz="4" w:space="0" w:color="auto"/>
              <w:right w:val="single" w:sz="4" w:space="0" w:color="auto"/>
            </w:tcBorders>
            <w:vAlign w:val="center"/>
          </w:tcPr>
          <w:p w14:paraId="48AA9534" w14:textId="77777777" w:rsidR="00D46393" w:rsidRDefault="00D46393" w:rsidP="00D46393">
            <w:pPr>
              <w:spacing w:line="360" w:lineRule="auto"/>
              <w:jc w:val="center"/>
            </w:pPr>
            <w:r>
              <w:t>50</w:t>
            </w:r>
          </w:p>
        </w:tc>
      </w:tr>
      <w:tr w:rsidR="00D46393" w14:paraId="7E162B35" w14:textId="77777777" w:rsidTr="00D46393">
        <w:trPr>
          <w:cantSplit/>
          <w:jc w:val="center"/>
        </w:trPr>
        <w:tc>
          <w:tcPr>
            <w:tcW w:w="1080" w:type="dxa"/>
            <w:vMerge/>
            <w:tcBorders>
              <w:top w:val="single" w:sz="4" w:space="0" w:color="auto"/>
              <w:left w:val="single" w:sz="4" w:space="0" w:color="auto"/>
              <w:bottom w:val="single" w:sz="4" w:space="0" w:color="auto"/>
              <w:right w:val="single" w:sz="4" w:space="0" w:color="auto"/>
            </w:tcBorders>
            <w:vAlign w:val="center"/>
          </w:tcPr>
          <w:p w14:paraId="2E09C4EA" w14:textId="77777777" w:rsidR="00D46393" w:rsidRDefault="00D46393" w:rsidP="00D46393">
            <w:pPr>
              <w:spacing w:line="360" w:lineRule="auto"/>
              <w:jc w:val="center"/>
            </w:pPr>
          </w:p>
        </w:tc>
        <w:tc>
          <w:tcPr>
            <w:tcW w:w="1826" w:type="dxa"/>
            <w:tcBorders>
              <w:top w:val="single" w:sz="4" w:space="0" w:color="auto"/>
              <w:left w:val="single" w:sz="4" w:space="0" w:color="auto"/>
              <w:bottom w:val="single" w:sz="4" w:space="0" w:color="auto"/>
              <w:right w:val="single" w:sz="4" w:space="0" w:color="auto"/>
            </w:tcBorders>
            <w:vAlign w:val="center"/>
          </w:tcPr>
          <w:p w14:paraId="47D40585" w14:textId="77777777" w:rsidR="00D46393" w:rsidRDefault="00D46393" w:rsidP="00D46393">
            <w:pPr>
              <w:spacing w:line="360" w:lineRule="auto"/>
              <w:jc w:val="center"/>
            </w:pPr>
            <w:r>
              <w:t>S of 43</w:t>
            </w:r>
            <w:r>
              <w:rPr>
                <w:vertAlign w:val="superscript"/>
              </w:rPr>
              <w:t>o</w:t>
            </w:r>
            <w:r>
              <w:t>N</w:t>
            </w:r>
          </w:p>
        </w:tc>
        <w:tc>
          <w:tcPr>
            <w:tcW w:w="1485" w:type="dxa"/>
            <w:tcBorders>
              <w:top w:val="single" w:sz="4" w:space="0" w:color="auto"/>
              <w:left w:val="single" w:sz="4" w:space="0" w:color="auto"/>
              <w:bottom w:val="single" w:sz="4" w:space="0" w:color="auto"/>
              <w:right w:val="single" w:sz="4" w:space="0" w:color="auto"/>
            </w:tcBorders>
            <w:vAlign w:val="center"/>
          </w:tcPr>
          <w:p w14:paraId="2BE4A838" w14:textId="77777777" w:rsidR="00D46393" w:rsidRDefault="00D46393" w:rsidP="00D46393">
            <w:pPr>
              <w:spacing w:line="360" w:lineRule="auto"/>
              <w:jc w:val="center"/>
            </w:pPr>
            <w:r>
              <w:t>75</w:t>
            </w:r>
          </w:p>
        </w:tc>
      </w:tr>
      <w:tr w:rsidR="00D46393" w14:paraId="567E7B29" w14:textId="77777777" w:rsidTr="00D46393">
        <w:trPr>
          <w:cantSplit/>
          <w:jc w:val="center"/>
        </w:trPr>
        <w:tc>
          <w:tcPr>
            <w:tcW w:w="1080" w:type="dxa"/>
            <w:vMerge w:val="restart"/>
            <w:tcBorders>
              <w:top w:val="single" w:sz="4" w:space="0" w:color="auto"/>
              <w:left w:val="single" w:sz="4" w:space="0" w:color="auto"/>
              <w:bottom w:val="single" w:sz="4" w:space="0" w:color="auto"/>
              <w:right w:val="single" w:sz="4" w:space="0" w:color="auto"/>
            </w:tcBorders>
            <w:vAlign w:val="center"/>
          </w:tcPr>
          <w:p w14:paraId="3384794E" w14:textId="77777777" w:rsidR="00D46393" w:rsidRDefault="00D46393" w:rsidP="00D46393">
            <w:pPr>
              <w:spacing w:line="360" w:lineRule="auto"/>
              <w:jc w:val="center"/>
            </w:pPr>
            <w:r>
              <w:t>dB</w:t>
            </w:r>
            <w:r>
              <w:rPr>
                <w:rFonts w:ascii="Symbol" w:hAnsi="Symbol"/>
              </w:rPr>
              <w:t></w:t>
            </w:r>
            <w:r>
              <w:t>V/m</w:t>
            </w:r>
          </w:p>
        </w:tc>
        <w:tc>
          <w:tcPr>
            <w:tcW w:w="1826" w:type="dxa"/>
            <w:tcBorders>
              <w:top w:val="single" w:sz="4" w:space="0" w:color="auto"/>
              <w:left w:val="single" w:sz="4" w:space="0" w:color="auto"/>
              <w:bottom w:val="single" w:sz="4" w:space="0" w:color="auto"/>
              <w:right w:val="single" w:sz="4" w:space="0" w:color="auto"/>
            </w:tcBorders>
            <w:vAlign w:val="center"/>
          </w:tcPr>
          <w:p w14:paraId="7C2E7249" w14:textId="77777777" w:rsidR="00D46393" w:rsidRDefault="00D46393" w:rsidP="00D46393">
            <w:pPr>
              <w:spacing w:line="360" w:lineRule="auto"/>
              <w:jc w:val="center"/>
            </w:pPr>
            <w:r>
              <w:t>N of 43</w:t>
            </w:r>
            <w:r>
              <w:rPr>
                <w:vertAlign w:val="superscript"/>
              </w:rPr>
              <w:t>o</w:t>
            </w:r>
            <w:r>
              <w:t>N</w:t>
            </w:r>
          </w:p>
        </w:tc>
        <w:tc>
          <w:tcPr>
            <w:tcW w:w="1485" w:type="dxa"/>
            <w:tcBorders>
              <w:top w:val="single" w:sz="4" w:space="0" w:color="auto"/>
              <w:left w:val="single" w:sz="4" w:space="0" w:color="auto"/>
              <w:bottom w:val="single" w:sz="4" w:space="0" w:color="auto"/>
              <w:right w:val="single" w:sz="4" w:space="0" w:color="auto"/>
            </w:tcBorders>
            <w:vAlign w:val="center"/>
          </w:tcPr>
          <w:p w14:paraId="1CE34944" w14:textId="77777777" w:rsidR="00D46393" w:rsidRDefault="00D46393" w:rsidP="00D46393">
            <w:pPr>
              <w:spacing w:line="360" w:lineRule="auto"/>
              <w:jc w:val="center"/>
            </w:pPr>
            <w:r>
              <w:t>34</w:t>
            </w:r>
          </w:p>
        </w:tc>
      </w:tr>
      <w:tr w:rsidR="00D46393" w14:paraId="5D6397CF" w14:textId="77777777" w:rsidTr="00D46393">
        <w:trPr>
          <w:cantSplit/>
          <w:jc w:val="center"/>
        </w:trPr>
        <w:tc>
          <w:tcPr>
            <w:tcW w:w="1080" w:type="dxa"/>
            <w:vMerge/>
            <w:tcBorders>
              <w:top w:val="single" w:sz="4" w:space="0" w:color="auto"/>
              <w:left w:val="single" w:sz="4" w:space="0" w:color="auto"/>
              <w:bottom w:val="single" w:sz="4" w:space="0" w:color="auto"/>
              <w:right w:val="single" w:sz="4" w:space="0" w:color="auto"/>
            </w:tcBorders>
            <w:vAlign w:val="center"/>
          </w:tcPr>
          <w:p w14:paraId="4D47BC58" w14:textId="77777777" w:rsidR="00D46393" w:rsidRDefault="00D46393" w:rsidP="00D46393">
            <w:pPr>
              <w:spacing w:line="360" w:lineRule="auto"/>
              <w:jc w:val="center"/>
            </w:pPr>
          </w:p>
        </w:tc>
        <w:tc>
          <w:tcPr>
            <w:tcW w:w="1826" w:type="dxa"/>
            <w:tcBorders>
              <w:top w:val="single" w:sz="4" w:space="0" w:color="auto"/>
              <w:left w:val="single" w:sz="4" w:space="0" w:color="auto"/>
              <w:bottom w:val="single" w:sz="4" w:space="0" w:color="auto"/>
              <w:right w:val="single" w:sz="4" w:space="0" w:color="auto"/>
            </w:tcBorders>
            <w:vAlign w:val="center"/>
          </w:tcPr>
          <w:p w14:paraId="54115DC0" w14:textId="77777777" w:rsidR="00D46393" w:rsidRDefault="00D46393" w:rsidP="00D46393">
            <w:pPr>
              <w:spacing w:line="360" w:lineRule="auto"/>
              <w:jc w:val="center"/>
            </w:pPr>
            <w:r>
              <w:t>S of 43</w:t>
            </w:r>
            <w:r>
              <w:rPr>
                <w:vertAlign w:val="superscript"/>
              </w:rPr>
              <w:t>o</w:t>
            </w:r>
            <w:r>
              <w:t>N</w:t>
            </w:r>
          </w:p>
        </w:tc>
        <w:tc>
          <w:tcPr>
            <w:tcW w:w="1485" w:type="dxa"/>
            <w:tcBorders>
              <w:top w:val="single" w:sz="4" w:space="0" w:color="auto"/>
              <w:left w:val="single" w:sz="4" w:space="0" w:color="auto"/>
              <w:bottom w:val="single" w:sz="4" w:space="0" w:color="auto"/>
              <w:right w:val="single" w:sz="4" w:space="0" w:color="auto"/>
            </w:tcBorders>
            <w:vAlign w:val="center"/>
          </w:tcPr>
          <w:p w14:paraId="39466A2A" w14:textId="77777777" w:rsidR="00D46393" w:rsidRDefault="00D46393" w:rsidP="00D46393">
            <w:pPr>
              <w:spacing w:line="360" w:lineRule="auto"/>
              <w:jc w:val="center"/>
            </w:pPr>
            <w:r>
              <w:t>37.5</w:t>
            </w:r>
          </w:p>
        </w:tc>
      </w:tr>
    </w:tbl>
    <w:p w14:paraId="50C3D623" w14:textId="77777777" w:rsidR="00D46393" w:rsidRDefault="00D46393" w:rsidP="005C0346">
      <w:pPr>
        <w:pStyle w:val="Brdtext"/>
      </w:pPr>
    </w:p>
    <w:p w14:paraId="03FAD2D0" w14:textId="77777777" w:rsidR="00D46393" w:rsidRDefault="00D46393" w:rsidP="005C0346">
      <w:pPr>
        <w:pStyle w:val="Brdtext"/>
      </w:pPr>
      <w:r>
        <w:t>Therefore a station with a nominal range of 177km located above 43oN will have a signal strength of 34dB</w:t>
      </w:r>
      <w:r w:rsidRPr="00D46393">
        <w:rPr>
          <w:rFonts w:ascii="Symbol" w:hAnsi="Symbol"/>
        </w:rPr>
        <w:t></w:t>
      </w:r>
      <w:r>
        <w:t>V/m at 177km over a seawater path.</w:t>
      </w:r>
    </w:p>
    <w:p w14:paraId="48761DB9" w14:textId="77777777" w:rsidR="00D46393" w:rsidRDefault="00D46393" w:rsidP="005C0346">
      <w:pPr>
        <w:pStyle w:val="Brdtext"/>
      </w:pPr>
    </w:p>
    <w:p w14:paraId="765F29D4" w14:textId="77777777" w:rsidR="00D46393" w:rsidRDefault="005A376A" w:rsidP="00D46393">
      <w:pPr>
        <w:pStyle w:val="Rubrik2"/>
        <w:spacing w:line="360" w:lineRule="auto"/>
        <w:jc w:val="both"/>
      </w:pPr>
      <w:r>
        <w:t>Interference</w:t>
      </w:r>
    </w:p>
    <w:p w14:paraId="3BD4B23C" w14:textId="77777777" w:rsidR="00D46393" w:rsidRDefault="00D46393" w:rsidP="005C0346">
      <w:pPr>
        <w:pStyle w:val="Brdtext"/>
      </w:pPr>
      <w:r>
        <w:t xml:space="preserve">The </w:t>
      </w:r>
      <w:r w:rsidR="005A376A">
        <w:t>283.5 - 325kHz frequency</w:t>
      </w:r>
      <w:r>
        <w:t xml:space="preserve"> band is shared with non-directional beacons</w:t>
      </w:r>
      <w:r w:rsidR="005A376A">
        <w:t xml:space="preserve">, </w:t>
      </w:r>
      <w:r>
        <w:t>aeronautical beacons</w:t>
      </w:r>
      <w:r w:rsidR="005A376A">
        <w:t xml:space="preserve"> and marine DGNSS beacons, all of which can </w:t>
      </w:r>
      <w:r>
        <w:t xml:space="preserve">interfere with the reception of the wanted signal.  </w:t>
      </w:r>
    </w:p>
    <w:p w14:paraId="69C68A53" w14:textId="77777777" w:rsidR="00D46393" w:rsidRDefault="00D46393" w:rsidP="005C0346">
      <w:pPr>
        <w:pStyle w:val="Brdtext"/>
      </w:pPr>
      <w:r>
        <w:t xml:space="preserve">Marine beacon receivers are designed to mitigate interference where possible and will employ rejection ratios at least as good as those identified in ITU-R M.823.   </w:t>
      </w:r>
    </w:p>
    <w:p w14:paraId="00B58CE4" w14:textId="77777777" w:rsidR="005A376A" w:rsidRPr="005C0346" w:rsidRDefault="00D46393" w:rsidP="005C0346">
      <w:pPr>
        <w:pStyle w:val="Brdtext"/>
      </w:pPr>
      <w:r>
        <w:t xml:space="preserve">When calculating or predicting coverage, interference </w:t>
      </w:r>
      <w:r w:rsidR="005A376A">
        <w:t>must be taken into account, especially at distance from the transmitting station.  Atmospheric noise can also add to this interference level.</w:t>
      </w:r>
    </w:p>
    <w:p w14:paraId="4FEAA82C" w14:textId="77777777" w:rsidR="001039DF" w:rsidRDefault="001039DF" w:rsidP="00371BEF">
      <w:pPr>
        <w:pStyle w:val="Brdtext"/>
        <w:rPr>
          <w:lang w:eastAsia="de-DE"/>
        </w:rPr>
      </w:pPr>
    </w:p>
    <w:p w14:paraId="7842734D" w14:textId="77777777" w:rsidR="00C75CDA" w:rsidRDefault="005C0346" w:rsidP="001039DF">
      <w:pPr>
        <w:pStyle w:val="Rubrik1"/>
      </w:pPr>
      <w:r>
        <w:t>Calculating expected signal strengths</w:t>
      </w:r>
    </w:p>
    <w:p w14:paraId="284E5C0B" w14:textId="77777777" w:rsidR="001039DF" w:rsidRDefault="00F91958" w:rsidP="006339CC">
      <w:pPr>
        <w:pStyle w:val="Rubrik2"/>
        <w:rPr>
          <w:lang w:eastAsia="de-DE"/>
        </w:rPr>
      </w:pPr>
      <w:bookmarkStart w:id="47" w:name="_Toc436400102"/>
      <w:r>
        <w:rPr>
          <w:lang w:eastAsia="de-DE"/>
        </w:rPr>
        <w:t>Calculating the expected signal strength under day-time conditions</w:t>
      </w:r>
      <w:bookmarkEnd w:id="47"/>
    </w:p>
    <w:p w14:paraId="612DCA44" w14:textId="77777777" w:rsidR="00AE3808" w:rsidRDefault="00AE3808" w:rsidP="00AE3808">
      <w:pPr>
        <w:pStyle w:val="Brdtext"/>
        <w:rPr>
          <w:lang w:eastAsia="de-DE"/>
        </w:rPr>
      </w:pPr>
      <w:r>
        <w:rPr>
          <w:lang w:eastAsia="de-DE"/>
        </w:rPr>
        <w:lastRenderedPageBreak/>
        <w:t xml:space="preserve">It is possible to calculate the expected signal strength expected under day-time conditions through knowledge of the transmitter location, station nominal range, attenuation and the receiver location.  </w:t>
      </w:r>
    </w:p>
    <w:p w14:paraId="34B57C5A" w14:textId="77777777" w:rsidR="00AE3808" w:rsidRDefault="00AE3808" w:rsidP="00AE3808">
      <w:pPr>
        <w:pStyle w:val="Brdtext"/>
        <w:rPr>
          <w:lang w:eastAsia="de-DE"/>
        </w:rPr>
      </w:pPr>
      <w:r>
        <w:rPr>
          <w:lang w:eastAsia="de-DE"/>
        </w:rPr>
        <w:t>The process is made more simple if the measurement site is between 20-100km from the transmitter and over a (predominately) sea path.</w:t>
      </w:r>
    </w:p>
    <w:p w14:paraId="317066E2" w14:textId="77777777" w:rsidR="00AE3808" w:rsidRDefault="00AE3808" w:rsidP="00AE3808">
      <w:pPr>
        <w:pStyle w:val="Brdtext"/>
        <w:rPr>
          <w:lang w:eastAsia="de-DE"/>
        </w:rPr>
      </w:pPr>
      <w:r>
        <w:rPr>
          <w:lang w:eastAsia="de-DE"/>
        </w:rPr>
        <w:t xml:space="preserve">Using the 300kHz ITU-R groundwave propagation curves, it is possible to read the expected signal strength for a 1kW transmitter over the propagation path, from which the wanted transmitter power in respect to the 1kW transmitter can be calculated.   </w:t>
      </w:r>
    </w:p>
    <w:p w14:paraId="4027ABF1" w14:textId="77777777" w:rsidR="00AE3808" w:rsidRDefault="00AE3808" w:rsidP="00AE3808">
      <w:pPr>
        <w:pStyle w:val="Brdtext"/>
        <w:rPr>
          <w:lang w:eastAsia="de-DE"/>
        </w:rPr>
      </w:pPr>
      <w:r>
        <w:rPr>
          <w:lang w:eastAsia="de-DE"/>
        </w:rPr>
        <w:t xml:space="preserve">Then, for the known spatial separation of the transmitter and measurement location, one can read the expected signal strength for the 1kW curve by reading the appropriate </w:t>
      </w:r>
      <w:r w:rsidR="00056F19">
        <w:rPr>
          <w:lang w:eastAsia="de-DE"/>
        </w:rPr>
        <w:t>attenuation</w:t>
      </w:r>
      <w:r>
        <w:rPr>
          <w:lang w:eastAsia="de-DE"/>
        </w:rPr>
        <w:t xml:space="preserve"> curve.  Having read the field strength expected for the 1kW transmitter, the figure is then adjusted with respect to the actual transmitted power.</w:t>
      </w:r>
    </w:p>
    <w:p w14:paraId="4CFC0D19" w14:textId="77777777" w:rsidR="00AE3808" w:rsidRDefault="00AE3808" w:rsidP="00AE3808">
      <w:pPr>
        <w:pStyle w:val="Brdtext"/>
        <w:rPr>
          <w:lang w:eastAsia="de-DE"/>
        </w:rPr>
      </w:pPr>
      <w:r>
        <w:rPr>
          <w:lang w:eastAsia="de-DE"/>
        </w:rPr>
        <w:t>For example:</w:t>
      </w:r>
    </w:p>
    <w:p w14:paraId="7C8F5C08" w14:textId="77777777" w:rsidR="00AE3808" w:rsidRPr="00AE3808" w:rsidRDefault="00AE3808" w:rsidP="00AE3808">
      <w:pPr>
        <w:pStyle w:val="Brdtext"/>
        <w:rPr>
          <w:lang w:eastAsia="de-DE"/>
        </w:rPr>
      </w:pPr>
      <w:r>
        <w:rPr>
          <w:lang w:eastAsia="de-DE"/>
        </w:rPr>
        <w:t xml:space="preserve"> </w:t>
      </w:r>
    </w:p>
    <w:p w14:paraId="22CAAAF3" w14:textId="77777777" w:rsidR="00F91958" w:rsidRDefault="00F91958" w:rsidP="006339CC">
      <w:pPr>
        <w:pStyle w:val="Rubrik2"/>
        <w:rPr>
          <w:lang w:eastAsia="de-DE"/>
        </w:rPr>
      </w:pPr>
      <w:bookmarkStart w:id="48" w:name="_Toc436400103"/>
      <w:r>
        <w:rPr>
          <w:lang w:eastAsia="de-DE"/>
        </w:rPr>
        <w:t>Calculating the expected signal strength under night-time conditions</w:t>
      </w:r>
      <w:bookmarkEnd w:id="48"/>
    </w:p>
    <w:p w14:paraId="540CF27C" w14:textId="77777777" w:rsidR="005C0346" w:rsidRPr="007912B5" w:rsidRDefault="007912B5" w:rsidP="007912B5">
      <w:pPr>
        <w:pStyle w:val="Rubrik2"/>
        <w:rPr>
          <w:lang w:eastAsia="de-DE"/>
        </w:rPr>
      </w:pPr>
      <w:r w:rsidRPr="007912B5">
        <w:rPr>
          <w:lang w:eastAsia="de-DE"/>
        </w:rPr>
        <w:t>Calculating the level if interference</w:t>
      </w:r>
    </w:p>
    <w:p w14:paraId="0FBF6075" w14:textId="77777777" w:rsidR="006339CC" w:rsidRPr="001039DF" w:rsidRDefault="006339CC" w:rsidP="006339CC">
      <w:pPr>
        <w:pStyle w:val="Rubrik2"/>
        <w:rPr>
          <w:lang w:eastAsia="de-DE"/>
        </w:rPr>
      </w:pPr>
      <w:bookmarkStart w:id="49" w:name="_Toc436400104"/>
      <w:r>
        <w:rPr>
          <w:lang w:eastAsia="de-DE"/>
        </w:rPr>
        <w:t>Calculating antenna efficiency</w:t>
      </w:r>
      <w:bookmarkEnd w:id="49"/>
    </w:p>
    <w:p w14:paraId="3BE42113" w14:textId="77777777" w:rsidR="001039DF" w:rsidRDefault="001039DF" w:rsidP="001039DF">
      <w:pPr>
        <w:pStyle w:val="Rubrik1"/>
      </w:pPr>
      <w:bookmarkStart w:id="50" w:name="_Toc417493792"/>
      <w:bookmarkStart w:id="51" w:name="_Toc417494449"/>
      <w:bookmarkStart w:id="52" w:name="_Toc436400105"/>
      <w:r w:rsidRPr="001039DF">
        <w:t>Co</w:t>
      </w:r>
      <w:bookmarkEnd w:id="50"/>
      <w:bookmarkEnd w:id="51"/>
      <w:r w:rsidR="006339CC">
        <w:t>verage prediction</w:t>
      </w:r>
      <w:bookmarkEnd w:id="52"/>
    </w:p>
    <w:p w14:paraId="39D5B510" w14:textId="77777777" w:rsidR="00BC432C" w:rsidRDefault="00BC432C" w:rsidP="00BC432C">
      <w:pPr>
        <w:spacing w:line="360" w:lineRule="auto"/>
        <w:jc w:val="both"/>
      </w:pPr>
      <w:r>
        <w:t>A marine DGPS beacon is deemed to provide coverage when its signal exceeds minima set by the International Telecommunications Union (ITU), as shown in Table 3.1.  Calculating these signal parameters at different locations is a complex task involving many factors.</w:t>
      </w:r>
    </w:p>
    <w:p w14:paraId="568FF483" w14:textId="77777777" w:rsidR="00BC432C" w:rsidRPr="00BC432C" w:rsidRDefault="00BC432C" w:rsidP="00BC432C">
      <w:pPr>
        <w:pStyle w:val="Brdtext"/>
        <w:rPr>
          <w:lang w:eastAsia="de-DE"/>
        </w:rPr>
      </w:pPr>
    </w:p>
    <w:p w14:paraId="6BA42D4A" w14:textId="77777777" w:rsidR="00BC432C" w:rsidRDefault="00BC432C" w:rsidP="00BC432C">
      <w:pPr>
        <w:pStyle w:val="Rubrik2"/>
        <w:rPr>
          <w:lang w:eastAsia="de-DE"/>
        </w:rPr>
      </w:pPr>
      <w:bookmarkStart w:id="53" w:name="_Toc436400106"/>
      <w:r>
        <w:rPr>
          <w:lang w:eastAsia="de-DE"/>
        </w:rPr>
        <w:t>Performance requirements</w:t>
      </w:r>
      <w:bookmarkEnd w:id="53"/>
    </w:p>
    <w:p w14:paraId="146A58B6" w14:textId="77777777" w:rsidR="00BC432C" w:rsidRDefault="00BC432C" w:rsidP="00BC432C">
      <w:pPr>
        <w:spacing w:line="360" w:lineRule="auto"/>
        <w:jc w:val="both"/>
      </w:pPr>
    </w:p>
    <w:p w14:paraId="4ED9F617" w14:textId="77777777" w:rsidR="00BC432C" w:rsidRDefault="00BC432C" w:rsidP="00BC432C">
      <w:pPr>
        <w:spacing w:line="360" w:lineRule="auto"/>
        <w:jc w:val="both"/>
      </w:pPr>
    </w:p>
    <w:tbl>
      <w:tblPr>
        <w:tblW w:w="0" w:type="auto"/>
        <w:jc w:val="center"/>
        <w:tblLayout w:type="fixed"/>
        <w:tblLook w:val="0000" w:firstRow="0" w:lastRow="0" w:firstColumn="0" w:lastColumn="0" w:noHBand="0" w:noVBand="0"/>
      </w:tblPr>
      <w:tblGrid>
        <w:gridCol w:w="2808"/>
        <w:gridCol w:w="1080"/>
        <w:gridCol w:w="1260"/>
        <w:gridCol w:w="756"/>
        <w:gridCol w:w="883"/>
        <w:gridCol w:w="1061"/>
      </w:tblGrid>
      <w:tr w:rsidR="00BC432C" w14:paraId="703C2981" w14:textId="77777777" w:rsidTr="005A6936">
        <w:trPr>
          <w:cantSplit/>
          <w:trHeight w:val="315"/>
          <w:jc w:val="center"/>
        </w:trPr>
        <w:tc>
          <w:tcPr>
            <w:tcW w:w="2808" w:type="dxa"/>
            <w:tcBorders>
              <w:bottom w:val="single" w:sz="4" w:space="0" w:color="auto"/>
              <w:right w:val="single" w:sz="4" w:space="0" w:color="auto"/>
            </w:tcBorders>
          </w:tcPr>
          <w:p w14:paraId="1AC29E22" w14:textId="77777777" w:rsidR="00BC432C" w:rsidRDefault="00BC432C" w:rsidP="005A6936">
            <w:pPr>
              <w:spacing w:line="360" w:lineRule="auto"/>
              <w:jc w:val="both"/>
            </w:pPr>
          </w:p>
        </w:tc>
        <w:tc>
          <w:tcPr>
            <w:tcW w:w="1080" w:type="dxa"/>
            <w:tcBorders>
              <w:top w:val="single" w:sz="4" w:space="0" w:color="auto"/>
              <w:left w:val="single" w:sz="4" w:space="0" w:color="auto"/>
              <w:bottom w:val="single" w:sz="4" w:space="0" w:color="auto"/>
              <w:right w:val="single" w:sz="4" w:space="0" w:color="auto"/>
            </w:tcBorders>
            <w:shd w:val="clear" w:color="auto" w:fill="C0C0C0"/>
            <w:vAlign w:val="center"/>
          </w:tcPr>
          <w:p w14:paraId="373946A9" w14:textId="77777777" w:rsidR="00BC432C" w:rsidRDefault="00BC432C" w:rsidP="005A6936">
            <w:pPr>
              <w:spacing w:line="360" w:lineRule="auto"/>
              <w:jc w:val="both"/>
            </w:pPr>
            <w:r>
              <w:t>Units</w:t>
            </w:r>
          </w:p>
        </w:tc>
        <w:tc>
          <w:tcPr>
            <w:tcW w:w="2016"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2B587FBD" w14:textId="77777777" w:rsidR="00BC432C" w:rsidRDefault="00BC432C" w:rsidP="005A6936">
            <w:pPr>
              <w:spacing w:line="360" w:lineRule="auto"/>
              <w:jc w:val="both"/>
            </w:pPr>
            <w:r>
              <w:t>Marine (MB)</w:t>
            </w:r>
          </w:p>
        </w:tc>
        <w:tc>
          <w:tcPr>
            <w:tcW w:w="883" w:type="dxa"/>
            <w:tcBorders>
              <w:top w:val="single" w:sz="4" w:space="0" w:color="auto"/>
              <w:left w:val="single" w:sz="4" w:space="0" w:color="auto"/>
              <w:bottom w:val="single" w:sz="4" w:space="0" w:color="auto"/>
              <w:right w:val="single" w:sz="4" w:space="0" w:color="auto"/>
            </w:tcBorders>
            <w:shd w:val="clear" w:color="auto" w:fill="C0C0C0"/>
            <w:vAlign w:val="center"/>
          </w:tcPr>
          <w:p w14:paraId="7D292DEE" w14:textId="77777777" w:rsidR="00BC432C" w:rsidRDefault="00BC432C" w:rsidP="005A6936">
            <w:pPr>
              <w:spacing w:line="360" w:lineRule="auto"/>
              <w:jc w:val="both"/>
            </w:pPr>
            <w:r>
              <w:t>Aero (NDB)</w:t>
            </w:r>
          </w:p>
        </w:tc>
        <w:tc>
          <w:tcPr>
            <w:tcW w:w="1061" w:type="dxa"/>
            <w:tcBorders>
              <w:top w:val="single" w:sz="4" w:space="0" w:color="auto"/>
              <w:left w:val="single" w:sz="4" w:space="0" w:color="auto"/>
              <w:bottom w:val="single" w:sz="4" w:space="0" w:color="auto"/>
              <w:right w:val="single" w:sz="4" w:space="0" w:color="auto"/>
            </w:tcBorders>
            <w:shd w:val="clear" w:color="auto" w:fill="C0C0C0"/>
            <w:vAlign w:val="center"/>
          </w:tcPr>
          <w:p w14:paraId="2FD3ED1C" w14:textId="77777777" w:rsidR="00BC432C" w:rsidRDefault="00BC432C" w:rsidP="005A6936">
            <w:pPr>
              <w:spacing w:line="360" w:lineRule="auto"/>
              <w:jc w:val="both"/>
            </w:pPr>
            <w:r>
              <w:t>DGNSS</w:t>
            </w:r>
          </w:p>
        </w:tc>
      </w:tr>
      <w:tr w:rsidR="00BC432C" w14:paraId="318A9ABE" w14:textId="77777777" w:rsidTr="005A6936">
        <w:trPr>
          <w:cantSplit/>
          <w:jc w:val="center"/>
        </w:trPr>
        <w:tc>
          <w:tcPr>
            <w:tcW w:w="2808" w:type="dxa"/>
            <w:vMerge w:val="restart"/>
            <w:tcBorders>
              <w:top w:val="single" w:sz="4" w:space="0" w:color="auto"/>
              <w:left w:val="single" w:sz="4" w:space="0" w:color="auto"/>
              <w:bottom w:val="single" w:sz="4" w:space="0" w:color="auto"/>
              <w:right w:val="single" w:sz="4" w:space="0" w:color="auto"/>
            </w:tcBorders>
            <w:vAlign w:val="center"/>
          </w:tcPr>
          <w:p w14:paraId="4F112E00" w14:textId="77777777" w:rsidR="00BC432C" w:rsidRDefault="00BC432C" w:rsidP="005A6936">
            <w:pPr>
              <w:spacing w:line="360" w:lineRule="auto"/>
              <w:jc w:val="both"/>
            </w:pPr>
            <w:r>
              <w:t>Minimum Field Strength</w:t>
            </w:r>
          </w:p>
        </w:tc>
        <w:tc>
          <w:tcPr>
            <w:tcW w:w="1080" w:type="dxa"/>
            <w:vMerge w:val="restart"/>
            <w:tcBorders>
              <w:top w:val="single" w:sz="4" w:space="0" w:color="auto"/>
              <w:left w:val="single" w:sz="4" w:space="0" w:color="auto"/>
              <w:bottom w:val="single" w:sz="4" w:space="0" w:color="auto"/>
              <w:right w:val="single" w:sz="4" w:space="0" w:color="auto"/>
            </w:tcBorders>
            <w:vAlign w:val="center"/>
          </w:tcPr>
          <w:p w14:paraId="611EA4D1" w14:textId="77777777" w:rsidR="00BC432C" w:rsidRDefault="00BC432C" w:rsidP="005A6936">
            <w:pPr>
              <w:spacing w:line="360" w:lineRule="auto"/>
              <w:jc w:val="both"/>
            </w:pPr>
            <w:r>
              <w:rPr>
                <w:rFonts w:ascii="Symbol" w:hAnsi="Symbol"/>
              </w:rPr>
              <w:t></w:t>
            </w:r>
            <w:r>
              <w:t>V/m</w:t>
            </w:r>
          </w:p>
        </w:tc>
        <w:tc>
          <w:tcPr>
            <w:tcW w:w="1260" w:type="dxa"/>
            <w:tcBorders>
              <w:top w:val="single" w:sz="4" w:space="0" w:color="auto"/>
              <w:left w:val="single" w:sz="4" w:space="0" w:color="auto"/>
              <w:bottom w:val="single" w:sz="4" w:space="0" w:color="auto"/>
              <w:right w:val="single" w:sz="4" w:space="0" w:color="auto"/>
            </w:tcBorders>
            <w:vAlign w:val="center"/>
          </w:tcPr>
          <w:p w14:paraId="6FA5D890" w14:textId="77777777" w:rsidR="00BC432C" w:rsidRDefault="00BC432C" w:rsidP="005A6936">
            <w:pPr>
              <w:spacing w:line="360" w:lineRule="auto"/>
              <w:jc w:val="both"/>
            </w:pPr>
            <w:r>
              <w:t>N of 43</w:t>
            </w:r>
            <w:r>
              <w:rPr>
                <w:vertAlign w:val="superscript"/>
              </w:rPr>
              <w:t>o</w:t>
            </w:r>
            <w:r>
              <w:t>N</w:t>
            </w:r>
          </w:p>
        </w:tc>
        <w:tc>
          <w:tcPr>
            <w:tcW w:w="756" w:type="dxa"/>
            <w:tcBorders>
              <w:top w:val="single" w:sz="4" w:space="0" w:color="auto"/>
              <w:left w:val="single" w:sz="4" w:space="0" w:color="auto"/>
              <w:bottom w:val="single" w:sz="4" w:space="0" w:color="auto"/>
              <w:right w:val="single" w:sz="4" w:space="0" w:color="auto"/>
            </w:tcBorders>
            <w:vAlign w:val="center"/>
          </w:tcPr>
          <w:p w14:paraId="48720911" w14:textId="77777777" w:rsidR="00BC432C" w:rsidRDefault="00BC432C" w:rsidP="005A6936">
            <w:pPr>
              <w:spacing w:line="360" w:lineRule="auto"/>
              <w:jc w:val="both"/>
            </w:pPr>
            <w:r>
              <w:t>50</w:t>
            </w:r>
          </w:p>
        </w:tc>
        <w:tc>
          <w:tcPr>
            <w:tcW w:w="883" w:type="dxa"/>
            <w:vMerge w:val="restart"/>
            <w:tcBorders>
              <w:top w:val="single" w:sz="4" w:space="0" w:color="auto"/>
              <w:left w:val="single" w:sz="4" w:space="0" w:color="auto"/>
              <w:bottom w:val="single" w:sz="4" w:space="0" w:color="auto"/>
              <w:right w:val="single" w:sz="4" w:space="0" w:color="auto"/>
            </w:tcBorders>
            <w:vAlign w:val="center"/>
          </w:tcPr>
          <w:p w14:paraId="59D2BBA6" w14:textId="77777777" w:rsidR="00BC432C" w:rsidRDefault="00BC432C" w:rsidP="005A6936">
            <w:pPr>
              <w:spacing w:line="360" w:lineRule="auto"/>
              <w:jc w:val="both"/>
            </w:pPr>
            <w:r>
              <w:t>70</w:t>
            </w:r>
          </w:p>
        </w:tc>
        <w:tc>
          <w:tcPr>
            <w:tcW w:w="1061" w:type="dxa"/>
            <w:vMerge w:val="restart"/>
            <w:tcBorders>
              <w:top w:val="single" w:sz="4" w:space="0" w:color="auto"/>
              <w:left w:val="single" w:sz="4" w:space="0" w:color="auto"/>
              <w:bottom w:val="single" w:sz="4" w:space="0" w:color="auto"/>
              <w:right w:val="single" w:sz="4" w:space="0" w:color="auto"/>
            </w:tcBorders>
            <w:vAlign w:val="center"/>
          </w:tcPr>
          <w:p w14:paraId="0475AD6B" w14:textId="77777777" w:rsidR="00BC432C" w:rsidRDefault="00BC432C" w:rsidP="005A6936">
            <w:pPr>
              <w:spacing w:line="360" w:lineRule="auto"/>
              <w:jc w:val="both"/>
            </w:pPr>
            <w:r>
              <w:t>10</w:t>
            </w:r>
          </w:p>
        </w:tc>
      </w:tr>
      <w:tr w:rsidR="00BC432C" w14:paraId="384D873F" w14:textId="77777777" w:rsidTr="005A6936">
        <w:trPr>
          <w:cantSplit/>
          <w:jc w:val="center"/>
        </w:trPr>
        <w:tc>
          <w:tcPr>
            <w:tcW w:w="2808" w:type="dxa"/>
            <w:vMerge/>
            <w:tcBorders>
              <w:top w:val="single" w:sz="4" w:space="0" w:color="auto"/>
              <w:left w:val="single" w:sz="4" w:space="0" w:color="auto"/>
              <w:bottom w:val="single" w:sz="4" w:space="0" w:color="auto"/>
              <w:right w:val="single" w:sz="4" w:space="0" w:color="auto"/>
            </w:tcBorders>
            <w:vAlign w:val="center"/>
          </w:tcPr>
          <w:p w14:paraId="2D5F3FB2" w14:textId="77777777" w:rsidR="00BC432C" w:rsidRDefault="00BC432C" w:rsidP="005A6936">
            <w:pPr>
              <w:spacing w:line="360" w:lineRule="auto"/>
              <w:jc w:val="both"/>
            </w:pPr>
          </w:p>
        </w:tc>
        <w:tc>
          <w:tcPr>
            <w:tcW w:w="1080" w:type="dxa"/>
            <w:vMerge/>
            <w:tcBorders>
              <w:top w:val="single" w:sz="4" w:space="0" w:color="auto"/>
              <w:left w:val="single" w:sz="4" w:space="0" w:color="auto"/>
              <w:bottom w:val="single" w:sz="4" w:space="0" w:color="auto"/>
              <w:right w:val="single" w:sz="4" w:space="0" w:color="auto"/>
            </w:tcBorders>
            <w:vAlign w:val="center"/>
          </w:tcPr>
          <w:p w14:paraId="3A1B4CE2" w14:textId="77777777" w:rsidR="00BC432C" w:rsidRDefault="00BC432C" w:rsidP="005A6936">
            <w:pPr>
              <w:spacing w:line="360" w:lineRule="auto"/>
              <w:jc w:val="both"/>
            </w:pPr>
          </w:p>
        </w:tc>
        <w:tc>
          <w:tcPr>
            <w:tcW w:w="1260" w:type="dxa"/>
            <w:tcBorders>
              <w:top w:val="single" w:sz="4" w:space="0" w:color="auto"/>
              <w:left w:val="single" w:sz="4" w:space="0" w:color="auto"/>
              <w:bottom w:val="single" w:sz="4" w:space="0" w:color="auto"/>
              <w:right w:val="single" w:sz="4" w:space="0" w:color="auto"/>
            </w:tcBorders>
            <w:vAlign w:val="center"/>
          </w:tcPr>
          <w:p w14:paraId="44613CF0" w14:textId="77777777" w:rsidR="00BC432C" w:rsidRDefault="00BC432C" w:rsidP="005A6936">
            <w:pPr>
              <w:spacing w:line="360" w:lineRule="auto"/>
              <w:jc w:val="both"/>
            </w:pPr>
            <w:r>
              <w:t>S of 43</w:t>
            </w:r>
            <w:r>
              <w:rPr>
                <w:vertAlign w:val="superscript"/>
              </w:rPr>
              <w:t>o</w:t>
            </w:r>
            <w:r>
              <w:t>N</w:t>
            </w:r>
          </w:p>
        </w:tc>
        <w:tc>
          <w:tcPr>
            <w:tcW w:w="756" w:type="dxa"/>
            <w:tcBorders>
              <w:top w:val="single" w:sz="4" w:space="0" w:color="auto"/>
              <w:left w:val="single" w:sz="4" w:space="0" w:color="auto"/>
              <w:bottom w:val="single" w:sz="4" w:space="0" w:color="auto"/>
              <w:right w:val="single" w:sz="4" w:space="0" w:color="auto"/>
            </w:tcBorders>
            <w:vAlign w:val="center"/>
          </w:tcPr>
          <w:p w14:paraId="616B9DED" w14:textId="77777777" w:rsidR="00BC432C" w:rsidRDefault="00BC432C" w:rsidP="005A6936">
            <w:pPr>
              <w:spacing w:line="360" w:lineRule="auto"/>
              <w:jc w:val="both"/>
            </w:pPr>
            <w:r>
              <w:t>75</w:t>
            </w:r>
          </w:p>
        </w:tc>
        <w:tc>
          <w:tcPr>
            <w:tcW w:w="883" w:type="dxa"/>
            <w:vMerge/>
            <w:tcBorders>
              <w:top w:val="single" w:sz="4" w:space="0" w:color="auto"/>
              <w:left w:val="single" w:sz="4" w:space="0" w:color="auto"/>
              <w:bottom w:val="single" w:sz="4" w:space="0" w:color="auto"/>
              <w:right w:val="single" w:sz="4" w:space="0" w:color="auto"/>
            </w:tcBorders>
            <w:vAlign w:val="center"/>
          </w:tcPr>
          <w:p w14:paraId="789665A9" w14:textId="77777777" w:rsidR="00BC432C" w:rsidRDefault="00BC432C" w:rsidP="005A6936">
            <w:pPr>
              <w:spacing w:line="360" w:lineRule="auto"/>
              <w:jc w:val="both"/>
            </w:pPr>
          </w:p>
        </w:tc>
        <w:tc>
          <w:tcPr>
            <w:tcW w:w="1061" w:type="dxa"/>
            <w:vMerge/>
            <w:tcBorders>
              <w:top w:val="single" w:sz="4" w:space="0" w:color="auto"/>
              <w:left w:val="single" w:sz="4" w:space="0" w:color="auto"/>
              <w:bottom w:val="single" w:sz="4" w:space="0" w:color="auto"/>
              <w:right w:val="single" w:sz="4" w:space="0" w:color="auto"/>
            </w:tcBorders>
            <w:vAlign w:val="center"/>
          </w:tcPr>
          <w:p w14:paraId="3CC6F90F" w14:textId="77777777" w:rsidR="00BC432C" w:rsidRDefault="00BC432C" w:rsidP="005A6936">
            <w:pPr>
              <w:spacing w:line="360" w:lineRule="auto"/>
              <w:jc w:val="both"/>
            </w:pPr>
          </w:p>
        </w:tc>
      </w:tr>
      <w:tr w:rsidR="00BC432C" w14:paraId="567430B4" w14:textId="77777777" w:rsidTr="005A6936">
        <w:trPr>
          <w:cantSplit/>
          <w:jc w:val="center"/>
        </w:trPr>
        <w:tc>
          <w:tcPr>
            <w:tcW w:w="2808" w:type="dxa"/>
            <w:vMerge/>
            <w:tcBorders>
              <w:top w:val="single" w:sz="4" w:space="0" w:color="auto"/>
              <w:left w:val="single" w:sz="4" w:space="0" w:color="auto"/>
              <w:bottom w:val="single" w:sz="4" w:space="0" w:color="auto"/>
              <w:right w:val="single" w:sz="4" w:space="0" w:color="auto"/>
            </w:tcBorders>
            <w:vAlign w:val="center"/>
          </w:tcPr>
          <w:p w14:paraId="114A4AB7" w14:textId="77777777" w:rsidR="00BC432C" w:rsidRDefault="00BC432C" w:rsidP="005A6936">
            <w:pPr>
              <w:spacing w:line="360" w:lineRule="auto"/>
              <w:jc w:val="both"/>
            </w:pPr>
          </w:p>
        </w:tc>
        <w:tc>
          <w:tcPr>
            <w:tcW w:w="1080" w:type="dxa"/>
            <w:vMerge w:val="restart"/>
            <w:tcBorders>
              <w:top w:val="single" w:sz="4" w:space="0" w:color="auto"/>
              <w:left w:val="single" w:sz="4" w:space="0" w:color="auto"/>
              <w:bottom w:val="single" w:sz="4" w:space="0" w:color="auto"/>
              <w:right w:val="single" w:sz="4" w:space="0" w:color="auto"/>
            </w:tcBorders>
            <w:vAlign w:val="center"/>
          </w:tcPr>
          <w:p w14:paraId="6A210540" w14:textId="77777777" w:rsidR="00BC432C" w:rsidRDefault="00BC432C" w:rsidP="005A6936">
            <w:pPr>
              <w:spacing w:line="360" w:lineRule="auto"/>
              <w:jc w:val="both"/>
            </w:pPr>
            <w:r>
              <w:t>dB</w:t>
            </w:r>
            <w:r>
              <w:rPr>
                <w:rFonts w:ascii="Symbol" w:hAnsi="Symbol"/>
              </w:rPr>
              <w:t></w:t>
            </w:r>
            <w:r>
              <w:t>V/m</w:t>
            </w:r>
          </w:p>
        </w:tc>
        <w:tc>
          <w:tcPr>
            <w:tcW w:w="1260" w:type="dxa"/>
            <w:tcBorders>
              <w:top w:val="single" w:sz="4" w:space="0" w:color="auto"/>
              <w:left w:val="single" w:sz="4" w:space="0" w:color="auto"/>
              <w:bottom w:val="single" w:sz="4" w:space="0" w:color="auto"/>
              <w:right w:val="single" w:sz="4" w:space="0" w:color="auto"/>
            </w:tcBorders>
            <w:vAlign w:val="center"/>
          </w:tcPr>
          <w:p w14:paraId="0FD35FFD" w14:textId="77777777" w:rsidR="00BC432C" w:rsidRDefault="00BC432C" w:rsidP="005A6936">
            <w:pPr>
              <w:spacing w:line="360" w:lineRule="auto"/>
              <w:jc w:val="both"/>
            </w:pPr>
            <w:r>
              <w:t>N of 43</w:t>
            </w:r>
            <w:r>
              <w:rPr>
                <w:vertAlign w:val="superscript"/>
              </w:rPr>
              <w:t>o</w:t>
            </w:r>
            <w:r>
              <w:t>N</w:t>
            </w:r>
          </w:p>
        </w:tc>
        <w:tc>
          <w:tcPr>
            <w:tcW w:w="756" w:type="dxa"/>
            <w:tcBorders>
              <w:top w:val="single" w:sz="4" w:space="0" w:color="auto"/>
              <w:left w:val="single" w:sz="4" w:space="0" w:color="auto"/>
              <w:bottom w:val="single" w:sz="4" w:space="0" w:color="auto"/>
              <w:right w:val="single" w:sz="4" w:space="0" w:color="auto"/>
            </w:tcBorders>
            <w:vAlign w:val="center"/>
          </w:tcPr>
          <w:p w14:paraId="3B162A6D" w14:textId="77777777" w:rsidR="00BC432C" w:rsidRDefault="00BC432C" w:rsidP="005A6936">
            <w:pPr>
              <w:spacing w:line="360" w:lineRule="auto"/>
              <w:jc w:val="both"/>
            </w:pPr>
            <w:r>
              <w:t>34</w:t>
            </w:r>
          </w:p>
        </w:tc>
        <w:tc>
          <w:tcPr>
            <w:tcW w:w="883" w:type="dxa"/>
            <w:vMerge w:val="restart"/>
            <w:tcBorders>
              <w:top w:val="single" w:sz="4" w:space="0" w:color="auto"/>
              <w:left w:val="single" w:sz="4" w:space="0" w:color="auto"/>
              <w:bottom w:val="single" w:sz="4" w:space="0" w:color="auto"/>
              <w:right w:val="single" w:sz="4" w:space="0" w:color="auto"/>
            </w:tcBorders>
            <w:vAlign w:val="center"/>
          </w:tcPr>
          <w:p w14:paraId="5C66764E" w14:textId="77777777" w:rsidR="00BC432C" w:rsidRDefault="00BC432C" w:rsidP="005A6936">
            <w:pPr>
              <w:spacing w:line="360" w:lineRule="auto"/>
              <w:jc w:val="both"/>
            </w:pPr>
            <w:r>
              <w:t>37</w:t>
            </w:r>
          </w:p>
        </w:tc>
        <w:tc>
          <w:tcPr>
            <w:tcW w:w="1061" w:type="dxa"/>
            <w:vMerge w:val="restart"/>
            <w:tcBorders>
              <w:top w:val="single" w:sz="4" w:space="0" w:color="auto"/>
              <w:left w:val="single" w:sz="4" w:space="0" w:color="auto"/>
              <w:bottom w:val="single" w:sz="4" w:space="0" w:color="auto"/>
              <w:right w:val="single" w:sz="4" w:space="0" w:color="auto"/>
            </w:tcBorders>
            <w:vAlign w:val="center"/>
          </w:tcPr>
          <w:p w14:paraId="61D57EF4" w14:textId="77777777" w:rsidR="00BC432C" w:rsidRDefault="00BC432C" w:rsidP="005A6936">
            <w:pPr>
              <w:spacing w:line="360" w:lineRule="auto"/>
              <w:jc w:val="both"/>
            </w:pPr>
            <w:r>
              <w:t>20</w:t>
            </w:r>
          </w:p>
        </w:tc>
      </w:tr>
      <w:tr w:rsidR="00BC432C" w14:paraId="1E1D2344" w14:textId="77777777" w:rsidTr="005A6936">
        <w:trPr>
          <w:cantSplit/>
          <w:jc w:val="center"/>
        </w:trPr>
        <w:tc>
          <w:tcPr>
            <w:tcW w:w="2808" w:type="dxa"/>
            <w:vMerge/>
            <w:tcBorders>
              <w:top w:val="single" w:sz="4" w:space="0" w:color="auto"/>
              <w:left w:val="single" w:sz="4" w:space="0" w:color="auto"/>
              <w:bottom w:val="single" w:sz="4" w:space="0" w:color="auto"/>
              <w:right w:val="single" w:sz="4" w:space="0" w:color="auto"/>
            </w:tcBorders>
            <w:vAlign w:val="center"/>
          </w:tcPr>
          <w:p w14:paraId="427D4FF8" w14:textId="77777777" w:rsidR="00BC432C" w:rsidRDefault="00BC432C" w:rsidP="005A6936">
            <w:pPr>
              <w:spacing w:line="360" w:lineRule="auto"/>
              <w:jc w:val="both"/>
            </w:pPr>
          </w:p>
        </w:tc>
        <w:tc>
          <w:tcPr>
            <w:tcW w:w="1080" w:type="dxa"/>
            <w:vMerge/>
            <w:tcBorders>
              <w:top w:val="single" w:sz="4" w:space="0" w:color="auto"/>
              <w:left w:val="single" w:sz="4" w:space="0" w:color="auto"/>
              <w:bottom w:val="single" w:sz="4" w:space="0" w:color="auto"/>
              <w:right w:val="single" w:sz="4" w:space="0" w:color="auto"/>
            </w:tcBorders>
            <w:vAlign w:val="center"/>
          </w:tcPr>
          <w:p w14:paraId="5C71AA1E" w14:textId="77777777" w:rsidR="00BC432C" w:rsidRDefault="00BC432C" w:rsidP="005A6936">
            <w:pPr>
              <w:spacing w:line="360" w:lineRule="auto"/>
              <w:jc w:val="both"/>
            </w:pPr>
          </w:p>
        </w:tc>
        <w:tc>
          <w:tcPr>
            <w:tcW w:w="1260" w:type="dxa"/>
            <w:tcBorders>
              <w:top w:val="single" w:sz="4" w:space="0" w:color="auto"/>
              <w:left w:val="single" w:sz="4" w:space="0" w:color="auto"/>
              <w:bottom w:val="single" w:sz="4" w:space="0" w:color="auto"/>
              <w:right w:val="single" w:sz="4" w:space="0" w:color="auto"/>
            </w:tcBorders>
            <w:vAlign w:val="center"/>
          </w:tcPr>
          <w:p w14:paraId="0F98369D" w14:textId="77777777" w:rsidR="00BC432C" w:rsidRDefault="00BC432C" w:rsidP="005A6936">
            <w:pPr>
              <w:spacing w:line="360" w:lineRule="auto"/>
              <w:jc w:val="both"/>
            </w:pPr>
            <w:r>
              <w:t>S of 43</w:t>
            </w:r>
            <w:r>
              <w:rPr>
                <w:vertAlign w:val="superscript"/>
              </w:rPr>
              <w:t>o</w:t>
            </w:r>
            <w:r>
              <w:t>N</w:t>
            </w:r>
          </w:p>
        </w:tc>
        <w:tc>
          <w:tcPr>
            <w:tcW w:w="756" w:type="dxa"/>
            <w:tcBorders>
              <w:top w:val="single" w:sz="4" w:space="0" w:color="auto"/>
              <w:left w:val="single" w:sz="4" w:space="0" w:color="auto"/>
              <w:bottom w:val="single" w:sz="4" w:space="0" w:color="auto"/>
              <w:right w:val="single" w:sz="4" w:space="0" w:color="auto"/>
            </w:tcBorders>
            <w:vAlign w:val="center"/>
          </w:tcPr>
          <w:p w14:paraId="5D73E639" w14:textId="77777777" w:rsidR="00BC432C" w:rsidRDefault="00BC432C" w:rsidP="005A6936">
            <w:pPr>
              <w:spacing w:line="360" w:lineRule="auto"/>
              <w:jc w:val="both"/>
            </w:pPr>
            <w:r>
              <w:t>37.5</w:t>
            </w:r>
          </w:p>
        </w:tc>
        <w:tc>
          <w:tcPr>
            <w:tcW w:w="883" w:type="dxa"/>
            <w:vMerge/>
            <w:tcBorders>
              <w:top w:val="single" w:sz="4" w:space="0" w:color="auto"/>
              <w:left w:val="single" w:sz="4" w:space="0" w:color="auto"/>
              <w:bottom w:val="single" w:sz="4" w:space="0" w:color="auto"/>
              <w:right w:val="single" w:sz="4" w:space="0" w:color="auto"/>
            </w:tcBorders>
            <w:vAlign w:val="center"/>
          </w:tcPr>
          <w:p w14:paraId="4253F398" w14:textId="77777777" w:rsidR="00BC432C" w:rsidRDefault="00BC432C" w:rsidP="005A6936">
            <w:pPr>
              <w:spacing w:line="360" w:lineRule="auto"/>
              <w:jc w:val="both"/>
            </w:pPr>
          </w:p>
        </w:tc>
        <w:tc>
          <w:tcPr>
            <w:tcW w:w="1061" w:type="dxa"/>
            <w:vMerge/>
            <w:tcBorders>
              <w:top w:val="single" w:sz="4" w:space="0" w:color="auto"/>
              <w:left w:val="single" w:sz="4" w:space="0" w:color="auto"/>
              <w:bottom w:val="single" w:sz="4" w:space="0" w:color="auto"/>
              <w:right w:val="single" w:sz="4" w:space="0" w:color="auto"/>
            </w:tcBorders>
            <w:vAlign w:val="center"/>
          </w:tcPr>
          <w:p w14:paraId="29B4F4B9" w14:textId="77777777" w:rsidR="00BC432C" w:rsidRDefault="00BC432C" w:rsidP="005A6936">
            <w:pPr>
              <w:spacing w:line="360" w:lineRule="auto"/>
              <w:jc w:val="both"/>
            </w:pPr>
          </w:p>
        </w:tc>
      </w:tr>
      <w:tr w:rsidR="00BC432C" w14:paraId="153CFFA5" w14:textId="77777777" w:rsidTr="005A6936">
        <w:trPr>
          <w:cantSplit/>
          <w:jc w:val="center"/>
        </w:trPr>
        <w:tc>
          <w:tcPr>
            <w:tcW w:w="2808" w:type="dxa"/>
            <w:tcBorders>
              <w:top w:val="single" w:sz="4" w:space="0" w:color="auto"/>
              <w:left w:val="single" w:sz="4" w:space="0" w:color="auto"/>
              <w:bottom w:val="single" w:sz="4" w:space="0" w:color="auto"/>
              <w:right w:val="single" w:sz="4" w:space="0" w:color="auto"/>
            </w:tcBorders>
            <w:vAlign w:val="center"/>
          </w:tcPr>
          <w:p w14:paraId="5EDEBB2C" w14:textId="77777777" w:rsidR="00BC432C" w:rsidRDefault="00BC432C" w:rsidP="005A6936">
            <w:pPr>
              <w:spacing w:line="360" w:lineRule="auto"/>
              <w:jc w:val="both"/>
            </w:pPr>
            <w:r>
              <w:t>Minimum Signal-to-Noise ratio (SNR)</w:t>
            </w:r>
          </w:p>
        </w:tc>
        <w:tc>
          <w:tcPr>
            <w:tcW w:w="1080" w:type="dxa"/>
            <w:tcBorders>
              <w:top w:val="single" w:sz="4" w:space="0" w:color="auto"/>
              <w:left w:val="single" w:sz="4" w:space="0" w:color="auto"/>
              <w:bottom w:val="single" w:sz="4" w:space="0" w:color="auto"/>
              <w:right w:val="single" w:sz="4" w:space="0" w:color="auto"/>
            </w:tcBorders>
            <w:vAlign w:val="center"/>
          </w:tcPr>
          <w:p w14:paraId="21BF6E2A" w14:textId="77777777" w:rsidR="00BC432C" w:rsidRDefault="00BC432C" w:rsidP="005A6936">
            <w:pPr>
              <w:spacing w:line="360" w:lineRule="auto"/>
              <w:jc w:val="both"/>
            </w:pPr>
            <w:r>
              <w:t>dB</w:t>
            </w:r>
          </w:p>
        </w:tc>
        <w:tc>
          <w:tcPr>
            <w:tcW w:w="2016" w:type="dxa"/>
            <w:gridSpan w:val="2"/>
            <w:tcBorders>
              <w:top w:val="single" w:sz="4" w:space="0" w:color="auto"/>
              <w:left w:val="single" w:sz="4" w:space="0" w:color="auto"/>
              <w:bottom w:val="single" w:sz="4" w:space="0" w:color="auto"/>
              <w:right w:val="single" w:sz="4" w:space="0" w:color="auto"/>
            </w:tcBorders>
            <w:vAlign w:val="center"/>
          </w:tcPr>
          <w:p w14:paraId="47F1F94E" w14:textId="77777777" w:rsidR="00BC432C" w:rsidRDefault="00BC432C" w:rsidP="005A6936">
            <w:pPr>
              <w:spacing w:line="360" w:lineRule="auto"/>
              <w:jc w:val="both"/>
            </w:pPr>
            <w:r>
              <w:t>15</w:t>
            </w:r>
          </w:p>
        </w:tc>
        <w:tc>
          <w:tcPr>
            <w:tcW w:w="883" w:type="dxa"/>
            <w:tcBorders>
              <w:top w:val="single" w:sz="4" w:space="0" w:color="auto"/>
              <w:left w:val="single" w:sz="4" w:space="0" w:color="auto"/>
              <w:bottom w:val="single" w:sz="4" w:space="0" w:color="auto"/>
              <w:right w:val="single" w:sz="4" w:space="0" w:color="auto"/>
            </w:tcBorders>
            <w:vAlign w:val="center"/>
          </w:tcPr>
          <w:p w14:paraId="28F5FA15" w14:textId="77777777" w:rsidR="00BC432C" w:rsidRDefault="00BC432C" w:rsidP="005A6936">
            <w:pPr>
              <w:spacing w:line="360" w:lineRule="auto"/>
              <w:jc w:val="both"/>
            </w:pPr>
            <w:r>
              <w:t>15</w:t>
            </w:r>
          </w:p>
        </w:tc>
        <w:tc>
          <w:tcPr>
            <w:tcW w:w="1061" w:type="dxa"/>
            <w:tcBorders>
              <w:top w:val="single" w:sz="4" w:space="0" w:color="auto"/>
              <w:left w:val="single" w:sz="4" w:space="0" w:color="auto"/>
              <w:bottom w:val="single" w:sz="4" w:space="0" w:color="auto"/>
              <w:right w:val="single" w:sz="4" w:space="0" w:color="auto"/>
            </w:tcBorders>
            <w:vAlign w:val="center"/>
          </w:tcPr>
          <w:p w14:paraId="7F87BBCF" w14:textId="77777777" w:rsidR="00BC432C" w:rsidRDefault="00BC432C" w:rsidP="005A6936">
            <w:pPr>
              <w:keepNext/>
              <w:spacing w:line="360" w:lineRule="auto"/>
              <w:jc w:val="both"/>
            </w:pPr>
            <w:r>
              <w:t>7</w:t>
            </w:r>
          </w:p>
        </w:tc>
      </w:tr>
    </w:tbl>
    <w:p w14:paraId="602811C4" w14:textId="77777777" w:rsidR="00BC432C" w:rsidRDefault="00BC432C" w:rsidP="00BC432C">
      <w:pPr>
        <w:pStyle w:val="Beskrivning"/>
        <w:jc w:val="center"/>
        <w:rPr>
          <w:i/>
          <w:iCs/>
        </w:rPr>
      </w:pPr>
      <w:r>
        <w:rPr>
          <w:i/>
          <w:iCs/>
        </w:rPr>
        <w:t xml:space="preserve">Table 3.1 Minimum field strengths and signal-to-noise ratios for marine, aeronautical and DGNSS beacons in the European Maritime Area </w:t>
      </w:r>
      <w:r>
        <w:rPr>
          <w:i/>
          <w:iCs/>
        </w:rPr>
        <w:fldChar w:fldCharType="begin"/>
      </w:r>
      <w:r>
        <w:rPr>
          <w:i/>
          <w:iCs/>
        </w:rPr>
        <w:instrText xml:space="preserve"> QUOTE "[57,60,64]" </w:instrText>
      </w:r>
      <w:r>
        <w:rPr>
          <w:i/>
          <w:iCs/>
          <w:vanish/>
        </w:rPr>
        <w:fldChar w:fldCharType="begin"/>
      </w:r>
      <w:r>
        <w:rPr>
          <w:i/>
          <w:iCs/>
          <w:vanish/>
        </w:rPr>
        <w:instrText xml:space="preserve"> ADDIN PROCITE ÿ\11\05‘\19\02\00\00\00\0A[57,60,64]\00\0A\00:\00\00\005C:\5CProgram Files\5CProCite5 Demo\5CDatabase\5CAlan_test.pdtFUS Department of Transportation and United States Coast Guard 1993 #59\00F\00 </w:instrText>
      </w:r>
      <w:r>
        <w:rPr>
          <w:i/>
          <w:iCs/>
          <w:vanish/>
        </w:rPr>
        <w:fldChar w:fldCharType="end"/>
      </w:r>
      <w:r>
        <w:rPr>
          <w:i/>
          <w:iCs/>
        </w:rPr>
        <w:fldChar w:fldCharType="separate"/>
      </w:r>
      <w:r>
        <w:rPr>
          <w:i/>
          <w:iCs/>
        </w:rPr>
        <w:t>[57,60,64]</w:t>
      </w:r>
      <w:r>
        <w:rPr>
          <w:i/>
          <w:iCs/>
        </w:rPr>
        <w:fldChar w:fldCharType="end"/>
      </w:r>
      <w:r>
        <w:rPr>
          <w:i/>
          <w:iCs/>
        </w:rPr>
        <w:fldChar w:fldCharType="begin"/>
      </w:r>
      <w:r>
        <w:rPr>
          <w:i/>
          <w:iCs/>
        </w:rPr>
        <w:instrText xml:space="preserve"> QUOTE "" </w:instrText>
      </w:r>
      <w:r>
        <w:rPr>
          <w:i/>
          <w:iCs/>
          <w:vanish/>
        </w:rPr>
        <w:fldChar w:fldCharType="begin"/>
      </w:r>
      <w:r>
        <w:rPr>
          <w:i/>
          <w:iCs/>
          <w:vanish/>
        </w:rPr>
        <w:instrText xml:space="preserve"> ADDIN PROCITE ÿ\11\05‘\19\02\00\00\00\00\01\00\00&lt;\00\00\005C:\5CProgram Files\5CProCite5 Demo\5CDatabase\5CAlan_test.pdt.International Telecomunications Union 1997 #61\00.\00 </w:instrText>
      </w:r>
      <w:r>
        <w:rPr>
          <w:i/>
          <w:iCs/>
          <w:vanish/>
        </w:rPr>
        <w:fldChar w:fldCharType="end"/>
      </w:r>
      <w:r>
        <w:rPr>
          <w:i/>
          <w:iCs/>
        </w:rPr>
        <w:fldChar w:fldCharType="end"/>
      </w:r>
      <w:r>
        <w:rPr>
          <w:i/>
          <w:iCs/>
        </w:rPr>
        <w:fldChar w:fldCharType="begin"/>
      </w:r>
      <w:r>
        <w:rPr>
          <w:i/>
          <w:iCs/>
        </w:rPr>
        <w:instrText xml:space="preserve"> QUOTE "" </w:instrText>
      </w:r>
      <w:r>
        <w:rPr>
          <w:i/>
          <w:iCs/>
          <w:vanish/>
        </w:rPr>
        <w:fldChar w:fldCharType="begin"/>
      </w:r>
      <w:r>
        <w:rPr>
          <w:i/>
          <w:iCs/>
          <w:vanish/>
        </w:rPr>
        <w:instrText xml:space="preserve"> ADDIN PROCITE ÿ\11\05‘\19\02\00\00\00\00\01\00\00A\00\00\005C:\5CProgram Files\5CProCite5 Demo\5CDatabase\5CAlan_test.pdt\0DICAO 1990 #66\00\0D\00 </w:instrText>
      </w:r>
      <w:r>
        <w:rPr>
          <w:i/>
          <w:iCs/>
          <w:vanish/>
        </w:rPr>
        <w:fldChar w:fldCharType="end"/>
      </w:r>
      <w:r>
        <w:rPr>
          <w:i/>
          <w:iCs/>
        </w:rPr>
        <w:fldChar w:fldCharType="end"/>
      </w:r>
      <w:r>
        <w:rPr>
          <w:i/>
          <w:iCs/>
        </w:rPr>
        <w:t>.</w:t>
      </w:r>
    </w:p>
    <w:p w14:paraId="7C3E6836" w14:textId="77777777" w:rsidR="00BC432C" w:rsidRDefault="00BC432C" w:rsidP="00BC432C"/>
    <w:p w14:paraId="0130E1EC" w14:textId="77777777" w:rsidR="00BC432C" w:rsidRDefault="00BC432C" w:rsidP="00BC432C">
      <w:pPr>
        <w:pStyle w:val="Brdtext"/>
      </w:pPr>
      <w:r>
        <w:t>The coverage of a radiobeacon depends on the signal strength of its own, wanted, signal. It also depends on the signal-to-noise ratio. In this case “noise” includes atmospheric noise, ship’s noise, or signals from other “interfering” beacons.  Calculating the strengths of these various components is a complex process, often stochastic, and with results that change with location.</w:t>
      </w:r>
    </w:p>
    <w:p w14:paraId="4B57C96A" w14:textId="77777777" w:rsidR="00BC432C" w:rsidRPr="00BC432C" w:rsidRDefault="00BC432C" w:rsidP="00BC432C">
      <w:pPr>
        <w:pStyle w:val="Brdtext"/>
        <w:rPr>
          <w:lang w:eastAsia="de-DE"/>
        </w:rPr>
      </w:pPr>
    </w:p>
    <w:p w14:paraId="01D6C792" w14:textId="77777777" w:rsidR="006339CC" w:rsidRDefault="006339CC" w:rsidP="006339CC">
      <w:pPr>
        <w:pStyle w:val="Rubrik2"/>
        <w:rPr>
          <w:lang w:eastAsia="de-DE"/>
        </w:rPr>
      </w:pPr>
      <w:bookmarkStart w:id="54" w:name="_Toc436400107"/>
      <w:r>
        <w:rPr>
          <w:lang w:eastAsia="de-DE"/>
        </w:rPr>
        <w:t>Self-fading</w:t>
      </w:r>
      <w:bookmarkEnd w:id="54"/>
    </w:p>
    <w:p w14:paraId="27B2E5BC" w14:textId="77777777" w:rsidR="006339CC" w:rsidRDefault="006339CC" w:rsidP="006339CC">
      <w:pPr>
        <w:pStyle w:val="Rubrik2"/>
        <w:rPr>
          <w:lang w:eastAsia="de-DE"/>
        </w:rPr>
      </w:pPr>
      <w:bookmarkStart w:id="55" w:name="_Toc436400108"/>
      <w:r>
        <w:rPr>
          <w:lang w:eastAsia="de-DE"/>
        </w:rPr>
        <w:lastRenderedPageBreak/>
        <w:t>Interference</w:t>
      </w:r>
      <w:bookmarkEnd w:id="55"/>
    </w:p>
    <w:p w14:paraId="152431E5" w14:textId="77777777" w:rsidR="006339CC" w:rsidRPr="006339CC" w:rsidRDefault="006339CC" w:rsidP="006339CC">
      <w:pPr>
        <w:pStyle w:val="Rubrik2"/>
        <w:rPr>
          <w:lang w:eastAsia="de-DE"/>
        </w:rPr>
      </w:pPr>
      <w:bookmarkStart w:id="56" w:name="_Toc436400111"/>
      <w:r>
        <w:rPr>
          <w:lang w:eastAsia="de-DE"/>
        </w:rPr>
        <w:t>Atmospheric noise</w:t>
      </w:r>
      <w:bookmarkEnd w:id="56"/>
    </w:p>
    <w:p w14:paraId="289AEB72" w14:textId="77777777" w:rsidR="001039DF" w:rsidRPr="00371BEF" w:rsidRDefault="006339CC" w:rsidP="006B402A">
      <w:pPr>
        <w:pStyle w:val="Rubrik1"/>
      </w:pPr>
      <w:bookmarkStart w:id="57" w:name="_Toc436400112"/>
      <w:r>
        <w:t>In-field measurements</w:t>
      </w:r>
      <w:bookmarkEnd w:id="57"/>
      <w:r w:rsidR="001039DF" w:rsidRPr="006B402A">
        <w:rPr>
          <w:highlight w:val="green"/>
        </w:rPr>
        <w:t xml:space="preserve"> </w:t>
      </w:r>
    </w:p>
    <w:p w14:paraId="5A47324E" w14:textId="77777777" w:rsidR="001039DF" w:rsidRDefault="006339CC" w:rsidP="002612F8">
      <w:pPr>
        <w:pStyle w:val="Rubrik2"/>
        <w:rPr>
          <w:lang w:eastAsia="de-DE"/>
        </w:rPr>
      </w:pPr>
      <w:r>
        <w:rPr>
          <w:lang w:eastAsia="de-DE"/>
        </w:rPr>
        <w:t>Equipment</w:t>
      </w:r>
    </w:p>
    <w:p w14:paraId="7861B585" w14:textId="77777777" w:rsidR="0055266F" w:rsidRDefault="0055266F" w:rsidP="0055266F">
      <w:pPr>
        <w:pStyle w:val="Brdtext"/>
        <w:rPr>
          <w:lang w:eastAsia="de-DE"/>
        </w:rPr>
      </w:pPr>
      <w:r>
        <w:rPr>
          <w:lang w:eastAsia="de-DE"/>
        </w:rPr>
        <w:t>The following equipment will be needed to accurately measure marine beacon field strengths:</w:t>
      </w:r>
    </w:p>
    <w:p w14:paraId="577DB1B1" w14:textId="77777777" w:rsidR="0055266F" w:rsidRDefault="0055266F" w:rsidP="0055266F">
      <w:pPr>
        <w:pStyle w:val="Brdtext"/>
        <w:numPr>
          <w:ilvl w:val="0"/>
          <w:numId w:val="50"/>
        </w:numPr>
        <w:rPr>
          <w:lang w:eastAsia="de-DE"/>
        </w:rPr>
      </w:pPr>
      <w:r>
        <w:rPr>
          <w:lang w:eastAsia="de-DE"/>
        </w:rPr>
        <w:t>field strength meter or spectrum analyser (calibrated)</w:t>
      </w:r>
    </w:p>
    <w:p w14:paraId="0C16AF3E" w14:textId="77777777" w:rsidR="0055266F" w:rsidRDefault="0055266F" w:rsidP="0055266F">
      <w:pPr>
        <w:pStyle w:val="Brdtext"/>
        <w:numPr>
          <w:ilvl w:val="0"/>
          <w:numId w:val="50"/>
        </w:numPr>
        <w:rPr>
          <w:lang w:eastAsia="de-DE"/>
        </w:rPr>
      </w:pPr>
      <w:r>
        <w:rPr>
          <w:lang w:eastAsia="de-DE"/>
        </w:rPr>
        <w:t>Appropriate loop antenna (calibrated, if required) and tripod</w:t>
      </w:r>
    </w:p>
    <w:p w14:paraId="5D4D8C21" w14:textId="77777777" w:rsidR="0055266F" w:rsidRDefault="0055266F" w:rsidP="0055266F">
      <w:pPr>
        <w:pStyle w:val="Brdtext"/>
        <w:numPr>
          <w:ilvl w:val="0"/>
          <w:numId w:val="50"/>
        </w:numPr>
        <w:rPr>
          <w:lang w:eastAsia="de-DE"/>
        </w:rPr>
      </w:pPr>
      <w:r>
        <w:rPr>
          <w:lang w:eastAsia="de-DE"/>
        </w:rPr>
        <w:t>Marine beacon receiver</w:t>
      </w:r>
    </w:p>
    <w:p w14:paraId="0305A715" w14:textId="77777777" w:rsidR="0055266F" w:rsidRDefault="0055266F" w:rsidP="0055266F">
      <w:pPr>
        <w:pStyle w:val="Brdtext"/>
        <w:numPr>
          <w:ilvl w:val="0"/>
          <w:numId w:val="50"/>
        </w:numPr>
        <w:rPr>
          <w:lang w:eastAsia="de-DE"/>
        </w:rPr>
      </w:pPr>
      <w:r>
        <w:rPr>
          <w:lang w:eastAsia="de-DE"/>
        </w:rPr>
        <w:t>Compass</w:t>
      </w:r>
    </w:p>
    <w:p w14:paraId="0AE782FC" w14:textId="77777777" w:rsidR="0055266F" w:rsidRDefault="0055266F" w:rsidP="0055266F">
      <w:pPr>
        <w:pStyle w:val="Brdtext"/>
        <w:numPr>
          <w:ilvl w:val="0"/>
          <w:numId w:val="50"/>
        </w:numPr>
        <w:rPr>
          <w:lang w:eastAsia="de-DE"/>
        </w:rPr>
      </w:pPr>
      <w:r>
        <w:rPr>
          <w:lang w:eastAsia="de-DE"/>
        </w:rPr>
        <w:t>Map with general location of transmitter and measurement location.</w:t>
      </w:r>
    </w:p>
    <w:p w14:paraId="6E98B36C" w14:textId="77777777" w:rsidR="0055266F" w:rsidRDefault="0055266F" w:rsidP="0055266F">
      <w:pPr>
        <w:pStyle w:val="Brdtext"/>
        <w:ind w:left="720"/>
        <w:rPr>
          <w:lang w:eastAsia="de-DE"/>
        </w:rPr>
      </w:pPr>
    </w:p>
    <w:p w14:paraId="732817B4" w14:textId="77777777" w:rsidR="006339CC" w:rsidRDefault="006339CC" w:rsidP="002612F8">
      <w:pPr>
        <w:pStyle w:val="Rubrik2"/>
        <w:rPr>
          <w:lang w:eastAsia="de-DE"/>
        </w:rPr>
      </w:pPr>
      <w:r>
        <w:rPr>
          <w:lang w:eastAsia="de-DE"/>
        </w:rPr>
        <w:t>Process</w:t>
      </w:r>
    </w:p>
    <w:p w14:paraId="64225172" w14:textId="77777777" w:rsidR="001039DF" w:rsidRDefault="0055266F" w:rsidP="001039DF">
      <w:pPr>
        <w:pStyle w:val="Brdtext"/>
        <w:rPr>
          <w:lang w:eastAsia="de-DE"/>
        </w:rPr>
      </w:pPr>
      <w:r>
        <w:rPr>
          <w:lang w:eastAsia="de-DE"/>
        </w:rPr>
        <w:t>At the selected measurement site, connect the field strength meter or spectrum analyser and configure to the correct frequency, bandwidth and attenuation, as required, to give a calibrated reading of the transmission of interest.</w:t>
      </w:r>
    </w:p>
    <w:p w14:paraId="139B6266" w14:textId="77777777" w:rsidR="0055266F" w:rsidRDefault="0055266F" w:rsidP="001039DF">
      <w:pPr>
        <w:pStyle w:val="Brdtext"/>
        <w:rPr>
          <w:lang w:eastAsia="de-DE"/>
        </w:rPr>
      </w:pPr>
      <w:r>
        <w:rPr>
          <w:lang w:eastAsia="de-DE"/>
        </w:rPr>
        <w:t>Then rotate the loop antenna so that the loop is aligned with the direction of the transmitter, using the compass if required to get the correct bearing.   Check that when the loop antenna is then moved through 90 degrees the signal strength drops.  Find the point where the signal strength falls to the lowers point (null) and then turn the antenna back through 90 degrees.  It should now be correctly aligned with the incoming signal.</w:t>
      </w:r>
    </w:p>
    <w:p w14:paraId="4B1AB0AE" w14:textId="77777777" w:rsidR="0055266F" w:rsidRDefault="0055266F" w:rsidP="001039DF">
      <w:pPr>
        <w:pStyle w:val="Brdtext"/>
        <w:rPr>
          <w:lang w:eastAsia="de-DE"/>
        </w:rPr>
      </w:pPr>
      <w:r>
        <w:rPr>
          <w:lang w:eastAsia="de-DE"/>
        </w:rPr>
        <w:t>The reported signal strength is that measured at that location for the signal of interest.   If data is to be recorded over a longer period of time, the marine beacon receiver can be configured to log the data via the NMEA $GPMSS string, however care should be taken to note the offset in reported signal strength between the receiver and the calibrated loop antenna.</w:t>
      </w:r>
    </w:p>
    <w:p w14:paraId="59F8E3F1" w14:textId="77777777" w:rsidR="001A2B50" w:rsidRPr="00371BEF" w:rsidRDefault="006339CC" w:rsidP="0055266F">
      <w:pPr>
        <w:pStyle w:val="Rubrik1"/>
        <w:numPr>
          <w:ilvl w:val="0"/>
          <w:numId w:val="0"/>
        </w:numPr>
      </w:pPr>
      <w:bookmarkStart w:id="58" w:name="_Toc436400113"/>
      <w:r>
        <w:t>references</w:t>
      </w:r>
      <w:bookmarkEnd w:id="58"/>
    </w:p>
    <w:p w14:paraId="3C4D817F" w14:textId="77777777" w:rsidR="001A2B50" w:rsidRPr="00371BEF" w:rsidRDefault="001A2B50" w:rsidP="001A2B50">
      <w:pPr>
        <w:rPr>
          <w:lang w:eastAsia="de-DE"/>
        </w:rPr>
      </w:pPr>
    </w:p>
    <w:p w14:paraId="046DC307" w14:textId="77777777" w:rsidR="006427BF" w:rsidRPr="00371BEF" w:rsidRDefault="001A2B50" w:rsidP="00CB5860">
      <w:pPr>
        <w:pStyle w:val="Annex"/>
        <w:ind w:left="1418" w:hanging="1418"/>
      </w:pPr>
      <w:r w:rsidRPr="00371BEF">
        <w:br w:type="page"/>
      </w:r>
      <w:bookmarkStart w:id="59" w:name="_Toc417493796"/>
      <w:bookmarkStart w:id="60" w:name="_Toc417494452"/>
      <w:bookmarkStart w:id="61" w:name="_Toc436400114"/>
      <w:r w:rsidR="006427BF" w:rsidRPr="00371BEF">
        <w:lastRenderedPageBreak/>
        <w:t>Annex</w:t>
      </w:r>
      <w:bookmarkEnd w:id="59"/>
      <w:bookmarkEnd w:id="60"/>
      <w:bookmarkEnd w:id="61"/>
    </w:p>
    <w:p w14:paraId="01DF8783" w14:textId="77777777" w:rsidR="00F155DC" w:rsidRDefault="00F155DC" w:rsidP="00F155DC">
      <w:pPr>
        <w:pStyle w:val="Appendix"/>
      </w:pPr>
      <w:r>
        <w:br w:type="page"/>
      </w:r>
      <w:bookmarkStart w:id="62" w:name="_Toc417494454"/>
      <w:r w:rsidRPr="00F155DC">
        <w:lastRenderedPageBreak/>
        <w:t>Appendix title</w:t>
      </w:r>
      <w:bookmarkEnd w:id="62"/>
    </w:p>
    <w:p w14:paraId="775E6741" w14:textId="77777777" w:rsidR="00F155DC" w:rsidRDefault="00DD6174" w:rsidP="008F5390">
      <w:pPr>
        <w:pStyle w:val="AppendixHeading1"/>
      </w:pPr>
      <w:r>
        <w:t xml:space="preserve">APPENDIX </w:t>
      </w:r>
      <w:r w:rsidR="00F155DC">
        <w:t>Heading 1</w:t>
      </w:r>
    </w:p>
    <w:p w14:paraId="7BAC316E" w14:textId="77777777" w:rsidR="00F155DC" w:rsidRDefault="00F155DC" w:rsidP="00F155DC">
      <w:r w:rsidRPr="008F5390">
        <w:rPr>
          <w:rStyle w:val="BrdtextChar"/>
        </w:rPr>
        <w:t>Followed by Body Tex</w:t>
      </w:r>
      <w:r>
        <w:t>t</w:t>
      </w:r>
    </w:p>
    <w:p w14:paraId="17F153CE" w14:textId="77777777" w:rsidR="008F5390" w:rsidRDefault="00DD6174" w:rsidP="00A44622">
      <w:pPr>
        <w:pStyle w:val="AppendixHeading2"/>
      </w:pPr>
      <w:r>
        <w:t>Appendix Heading 2</w:t>
      </w:r>
    </w:p>
    <w:p w14:paraId="2028CFA4" w14:textId="77777777" w:rsidR="00DD6174" w:rsidRDefault="00032948" w:rsidP="00032948">
      <w:pPr>
        <w:pStyle w:val="Brdtext"/>
      </w:pPr>
      <w:r w:rsidRPr="00032948">
        <w:t>Followed by Body Tex</w:t>
      </w:r>
      <w:r>
        <w:t>t</w:t>
      </w:r>
    </w:p>
    <w:p w14:paraId="58B29D32" w14:textId="77777777" w:rsidR="00032948" w:rsidRDefault="00032948" w:rsidP="002F7535">
      <w:pPr>
        <w:pStyle w:val="AppendixHeading3"/>
      </w:pPr>
      <w:r>
        <w:t>Appendix Heading 3</w:t>
      </w:r>
    </w:p>
    <w:p w14:paraId="5745601A" w14:textId="77777777" w:rsidR="00A44622" w:rsidRDefault="00A44622" w:rsidP="00A44622">
      <w:pPr>
        <w:pStyle w:val="Brdtextmedindrag"/>
      </w:pPr>
      <w:r>
        <w:t>Followed by Body Text Indent</w:t>
      </w:r>
    </w:p>
    <w:sectPr w:rsidR="00A44622" w:rsidSect="00A163D8">
      <w:headerReference w:type="default" r:id="rId26"/>
      <w:footerReference w:type="default" r:id="rId27"/>
      <w:headerReference w:type="first" r:id="rId28"/>
      <w:pgSz w:w="11906" w:h="16838" w:code="9"/>
      <w:pgMar w:top="1134" w:right="1134" w:bottom="1134" w:left="1418" w:header="567" w:footer="567"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9" w:author="Bäckstedt, Jesper" w:date="2016-03-16T14:20:00Z" w:initials="BJ">
    <w:p w14:paraId="6066C76A" w14:textId="77777777" w:rsidR="00D125BC" w:rsidRDefault="00D125BC">
      <w:pPr>
        <w:pStyle w:val="Kommentarer"/>
      </w:pPr>
      <w:r>
        <w:rPr>
          <w:rStyle w:val="Kommentarsreferens"/>
        </w:rPr>
        <w:annotationRef/>
      </w:r>
      <w:r>
        <w:t>Maybe use a more “simple” word. I do not know what “prevalent” mean.</w:t>
      </w:r>
    </w:p>
  </w:comment>
  <w:comment w:id="36" w:author="Bäckstedt, Jesper" w:date="2016-03-16T14:34:00Z" w:initials="BJ">
    <w:p w14:paraId="61FD2757" w14:textId="77777777" w:rsidR="00EF0E70" w:rsidRDefault="00EF0E70">
      <w:pPr>
        <w:pStyle w:val="Kommentarer"/>
      </w:pPr>
      <w:r>
        <w:rPr>
          <w:rStyle w:val="Kommentarsreferens"/>
        </w:rPr>
        <w:annotationRef/>
      </w:r>
      <w:r>
        <w:t>Describe somewhere in the document if there is a difference between salt, brackish and sweet water</w:t>
      </w:r>
    </w:p>
  </w:comment>
  <w:comment w:id="41" w:author="Bäckstedt, Jesper" w:date="2016-03-16T14:24:00Z" w:initials="BJ">
    <w:p w14:paraId="47DB1BC8" w14:textId="77777777" w:rsidR="00D125BC" w:rsidRDefault="00D125BC">
      <w:pPr>
        <w:pStyle w:val="Kommentarer"/>
      </w:pPr>
      <w:r>
        <w:rPr>
          <w:rStyle w:val="Kommentarsreferens"/>
        </w:rPr>
        <w:annotationRef/>
      </w:r>
      <w:r>
        <w:t>Also a new word for me….</w:t>
      </w:r>
    </w:p>
    <w:p w14:paraId="3BC5A611" w14:textId="77777777" w:rsidR="00EC44C5" w:rsidRDefault="00EC44C5">
      <w:pPr>
        <w:pStyle w:val="Kommentarer"/>
      </w:pPr>
      <w:r>
        <w:t>Use negative instead?</w:t>
      </w:r>
    </w:p>
  </w:comment>
  <w:comment w:id="43" w:author="Bäckstedt, Jesper" w:date="2016-03-16T14:27:00Z" w:initials="BJ">
    <w:p w14:paraId="2880AEEC" w14:textId="77777777" w:rsidR="00EF0E70" w:rsidRDefault="00EF0E70">
      <w:pPr>
        <w:pStyle w:val="Kommentarer"/>
      </w:pPr>
      <w:r>
        <w:rPr>
          <w:rStyle w:val="Kommentarsreferens"/>
        </w:rPr>
        <w:annotationRef/>
      </w:r>
      <w:r>
        <w:t>Look up</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066C76A" w15:done="0"/>
  <w15:commentEx w15:paraId="61FD2757" w15:done="0"/>
  <w15:commentEx w15:paraId="3BC5A611" w15:done="0"/>
  <w15:commentEx w15:paraId="2880AEE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A24C8E" w14:textId="77777777" w:rsidR="00BD3EA2" w:rsidRDefault="00BD3EA2" w:rsidP="009E1230">
      <w:r>
        <w:separator/>
      </w:r>
    </w:p>
  </w:endnote>
  <w:endnote w:type="continuationSeparator" w:id="0">
    <w:p w14:paraId="3A0186A5" w14:textId="77777777" w:rsidR="00BD3EA2" w:rsidRDefault="00BD3EA2"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Font130">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325D3" w14:textId="77777777" w:rsidR="001E01B8" w:rsidRPr="008136BC" w:rsidRDefault="001E01B8" w:rsidP="00870A1B">
    <w:pPr>
      <w:pStyle w:val="Sidfot"/>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EC44C5">
      <w:rPr>
        <w:noProof/>
        <w:lang w:val="en-US"/>
      </w:rPr>
      <w:t>6</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EC44C5">
      <w:rPr>
        <w:noProof/>
        <w:lang w:val="en-US"/>
      </w:rPr>
      <w:t>12</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D6F5D3" w14:textId="77777777" w:rsidR="00BD3EA2" w:rsidRDefault="00BD3EA2" w:rsidP="009E1230">
      <w:r>
        <w:separator/>
      </w:r>
    </w:p>
  </w:footnote>
  <w:footnote w:type="continuationSeparator" w:id="0">
    <w:p w14:paraId="69A00EED" w14:textId="77777777" w:rsidR="00BD3EA2" w:rsidRDefault="00BD3EA2"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B19563" w14:textId="77777777" w:rsidR="001E01B8" w:rsidRPr="003D7EE8" w:rsidRDefault="001E01B8" w:rsidP="003D7EE8">
    <w:pPr>
      <w:autoSpaceDE w:val="0"/>
      <w:autoSpaceDN w:val="0"/>
      <w:adjustRightInd w:val="0"/>
      <w:jc w:val="center"/>
      <w:rPr>
        <w:b/>
        <w:bCs/>
        <w:color w:val="000000"/>
        <w:sz w:val="36"/>
        <w:szCs w:val="36"/>
        <w:highlight w:val="yellow"/>
      </w:rPr>
    </w:pPr>
    <w:r>
      <w:rPr>
        <w:sz w:val="20"/>
        <w:highlight w:val="yellow"/>
      </w:rPr>
      <w:t xml:space="preserve">Guideline #### – </w:t>
    </w:r>
    <w:r w:rsidR="003D7EE8" w:rsidRPr="003D7EE8">
      <w:rPr>
        <w:sz w:val="20"/>
        <w:highlight w:val="yellow"/>
      </w:rPr>
      <w:t>Marine beacon coverage prediction</w:t>
    </w:r>
  </w:p>
  <w:p w14:paraId="19BCDEE5" w14:textId="77777777" w:rsidR="001E01B8" w:rsidRDefault="001E01B8" w:rsidP="008136BC">
    <w:pPr>
      <w:pBdr>
        <w:bottom w:val="single" w:sz="4" w:space="1" w:color="auto"/>
      </w:pBdr>
      <w:jc w:val="center"/>
    </w:pPr>
    <w:r>
      <w:rPr>
        <w:sz w:val="20"/>
        <w:highlight w:val="yellow"/>
      </w:rPr>
      <w:t xml:space="preserve">Date Issued - Revised </w:t>
    </w:r>
    <w:r w:rsidRPr="008136BC">
      <w:rPr>
        <w:sz w:val="20"/>
        <w:highlight w:val="yellow"/>
      </w:rPr>
      <w:t>[date – as required]</w:t>
    </w:r>
  </w:p>
  <w:p w14:paraId="7DBFA831" w14:textId="77777777" w:rsidR="001E01B8" w:rsidRDefault="001E01B8">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E41805" w14:textId="77777777" w:rsidR="001E01B8" w:rsidRDefault="008F2298" w:rsidP="005671E1">
    <w:pPr>
      <w:pStyle w:val="Sidhuvud"/>
      <w:jc w:val="right"/>
    </w:pPr>
    <w:r>
      <w:rPr>
        <w:noProof/>
        <w:lang w:val="sv-SE" w:eastAsia="sv-SE"/>
      </w:rPr>
      <w:drawing>
        <wp:anchor distT="0" distB="0" distL="114300" distR="114300" simplePos="0" relativeHeight="251658240" behindDoc="1" locked="0" layoutInCell="1" allowOverlap="1" wp14:anchorId="2434EAE1" wp14:editId="1D2382CC">
          <wp:simplePos x="0" y="0"/>
          <wp:positionH relativeFrom="column">
            <wp:posOffset>-877570</wp:posOffset>
          </wp:positionH>
          <wp:positionV relativeFrom="paragraph">
            <wp:posOffset>-313055</wp:posOffset>
          </wp:positionV>
          <wp:extent cx="2019300" cy="636905"/>
          <wp:effectExtent l="0" t="0" r="0" b="0"/>
          <wp:wrapThrough wrapText="bothSides">
            <wp:wrapPolygon edited="0">
              <wp:start x="0" y="0"/>
              <wp:lineTo x="0" y="20674"/>
              <wp:lineTo x="21396" y="20674"/>
              <wp:lineTo x="21396" y="0"/>
              <wp:lineTo x="0" y="0"/>
            </wp:wrapPolygon>
          </wp:wrapThrough>
          <wp:docPr id="17" name="Picture 17"/>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1">
                    <a:extLst>
                      <a:ext uri="{28A0092B-C50C-407E-A947-70E740481C1C}">
                        <a14:useLocalDpi xmlns:a14="http://schemas.microsoft.com/office/drawing/2010/main" val="0"/>
                      </a:ext>
                    </a:extLst>
                  </a:blip>
                  <a:stretch>
                    <a:fillRect/>
                  </a:stretch>
                </pic:blipFill>
                <pic:spPr>
                  <a:xfrm>
                    <a:off x="0" y="0"/>
                    <a:ext cx="2019300" cy="6369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D4CAF136"/>
    <w:lvl w:ilvl="0">
      <w:start w:val="1"/>
      <w:numFmt w:val="lowerLetter"/>
      <w:pStyle w:val="Numreradlista"/>
      <w:lvlText w:val="%1)"/>
      <w:lvlJc w:val="left"/>
      <w:pPr>
        <w:tabs>
          <w:tab w:val="num" w:pos="360"/>
        </w:tabs>
        <w:ind w:left="360" w:hanging="360"/>
      </w:pPr>
    </w:lvl>
  </w:abstractNum>
  <w:abstractNum w:abstractNumId="1" w15:restartNumberingAfterBreak="0">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15:restartNumberingAfterBreak="0">
    <w:nsid w:val="168E7970"/>
    <w:multiLevelType w:val="hybridMultilevel"/>
    <w:tmpl w:val="2ADA5FC2"/>
    <w:lvl w:ilvl="0" w:tplc="0C0A0015">
      <w:start w:val="1"/>
      <w:numFmt w:val="upperLetter"/>
      <w:lvlText w:val="%1."/>
      <w:lvlJc w:val="left"/>
      <w:pPr>
        <w:ind w:left="1080" w:hanging="360"/>
      </w:pPr>
      <w:rPr>
        <w:rFont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 w15:restartNumberingAfterBreak="0">
    <w:nsid w:val="19C37E91"/>
    <w:multiLevelType w:val="multilevel"/>
    <w:tmpl w:val="1E702340"/>
    <w:lvl w:ilvl="0">
      <w:start w:val="1"/>
      <w:numFmt w:val="decimal"/>
      <w:pStyle w:val="Rubrik1"/>
      <w:lvlText w:val="%1"/>
      <w:lvlJc w:val="left"/>
      <w:pPr>
        <w:tabs>
          <w:tab w:val="num" w:pos="567"/>
        </w:tabs>
        <w:ind w:left="567" w:hanging="567"/>
      </w:pPr>
      <w:rPr>
        <w:rFonts w:hint="default"/>
      </w:rPr>
    </w:lvl>
    <w:lvl w:ilvl="1">
      <w:start w:val="1"/>
      <w:numFmt w:val="decimal"/>
      <w:pStyle w:val="Rubrik2"/>
      <w:lvlText w:val="%1.%2"/>
      <w:lvlJc w:val="left"/>
      <w:pPr>
        <w:tabs>
          <w:tab w:val="num" w:pos="851"/>
        </w:tabs>
        <w:ind w:left="851" w:hanging="851"/>
      </w:pPr>
      <w:rPr>
        <w:rFonts w:hint="default"/>
      </w:rPr>
    </w:lvl>
    <w:lvl w:ilvl="2">
      <w:start w:val="1"/>
      <w:numFmt w:val="decimal"/>
      <w:pStyle w:val="Rubrik3"/>
      <w:lvlText w:val="%1.%2.%3"/>
      <w:lvlJc w:val="left"/>
      <w:pPr>
        <w:tabs>
          <w:tab w:val="num" w:pos="1702"/>
        </w:tabs>
        <w:ind w:left="1702" w:hanging="992"/>
      </w:pPr>
      <w:rPr>
        <w:rFonts w:hint="default"/>
      </w:rPr>
    </w:lvl>
    <w:lvl w:ilvl="3">
      <w:start w:val="1"/>
      <w:numFmt w:val="decimal"/>
      <w:pStyle w:val="Rubrik4"/>
      <w:lvlText w:val="%1.%2.%3.%4"/>
      <w:lvlJc w:val="left"/>
      <w:pPr>
        <w:tabs>
          <w:tab w:val="num" w:pos="1134"/>
        </w:tabs>
        <w:ind w:left="1134" w:hanging="1134"/>
      </w:pPr>
      <w:rPr>
        <w:rFonts w:hint="default"/>
      </w:rPr>
    </w:lvl>
    <w:lvl w:ilvl="4">
      <w:start w:val="1"/>
      <w:numFmt w:val="decimal"/>
      <w:pStyle w:val="Rubrik5"/>
      <w:lvlText w:val="%1.%2.%3.%4.%5"/>
      <w:lvlJc w:val="left"/>
      <w:pPr>
        <w:tabs>
          <w:tab w:val="num" w:pos="1008"/>
        </w:tabs>
        <w:ind w:left="1008" w:hanging="1008"/>
      </w:pPr>
      <w:rPr>
        <w:rFonts w:hint="default"/>
      </w:rPr>
    </w:lvl>
    <w:lvl w:ilvl="5">
      <w:start w:val="1"/>
      <w:numFmt w:val="decimal"/>
      <w:pStyle w:val="Rubrik6"/>
      <w:lvlText w:val="%1.%2.%3.%4.%5.%6"/>
      <w:lvlJc w:val="left"/>
      <w:pPr>
        <w:tabs>
          <w:tab w:val="num" w:pos="1152"/>
        </w:tabs>
        <w:ind w:left="1152" w:hanging="1152"/>
      </w:pPr>
      <w:rPr>
        <w:rFonts w:hint="default"/>
      </w:rPr>
    </w:lvl>
    <w:lvl w:ilvl="6">
      <w:start w:val="1"/>
      <w:numFmt w:val="decimal"/>
      <w:pStyle w:val="Rubrik7"/>
      <w:lvlText w:val="%1.%2.%3.%4.%5.%6.%7"/>
      <w:lvlJc w:val="left"/>
      <w:pPr>
        <w:tabs>
          <w:tab w:val="num" w:pos="1296"/>
        </w:tabs>
        <w:ind w:left="1296" w:hanging="1296"/>
      </w:pPr>
      <w:rPr>
        <w:rFonts w:hint="default"/>
      </w:rPr>
    </w:lvl>
    <w:lvl w:ilvl="7">
      <w:start w:val="1"/>
      <w:numFmt w:val="decimal"/>
      <w:pStyle w:val="Rubrik8"/>
      <w:lvlText w:val="%1.%2.%3.%4.%5.%6.%7.%8"/>
      <w:lvlJc w:val="left"/>
      <w:pPr>
        <w:tabs>
          <w:tab w:val="num" w:pos="1440"/>
        </w:tabs>
        <w:ind w:left="1440" w:hanging="1440"/>
      </w:pPr>
      <w:rPr>
        <w:rFonts w:hint="default"/>
      </w:rPr>
    </w:lvl>
    <w:lvl w:ilvl="8">
      <w:start w:val="1"/>
      <w:numFmt w:val="decimal"/>
      <w:pStyle w:val="Rubrik9"/>
      <w:lvlText w:val="%1.%2.%3.%4.%5.%6.%7.%8.%9"/>
      <w:lvlJc w:val="left"/>
      <w:pPr>
        <w:tabs>
          <w:tab w:val="num" w:pos="1584"/>
        </w:tabs>
        <w:ind w:left="1584" w:hanging="1584"/>
      </w:pPr>
      <w:rPr>
        <w:rFonts w:hint="default"/>
      </w:rPr>
    </w:lvl>
  </w:abstractNum>
  <w:abstractNum w:abstractNumId="5" w15:restartNumberingAfterBreak="0">
    <w:nsid w:val="1CFF1FB8"/>
    <w:multiLevelType w:val="multilevel"/>
    <w:tmpl w:val="28AA84CE"/>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4A4879"/>
    <w:multiLevelType w:val="multilevel"/>
    <w:tmpl w:val="04090023"/>
    <w:styleLink w:val="Artikelsek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332262D6"/>
    <w:multiLevelType w:val="hybridMultilevel"/>
    <w:tmpl w:val="EBF46F94"/>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9"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CED16DE"/>
    <w:multiLevelType w:val="hybridMultilevel"/>
    <w:tmpl w:val="9482AF2E"/>
    <w:lvl w:ilvl="0" w:tplc="805237F8">
      <w:start w:val="37"/>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2" w15:restartNumberingAfterBreak="0">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5" w15:restartNumberingAfterBreak="0">
    <w:nsid w:val="5C613C38"/>
    <w:multiLevelType w:val="hybridMultilevel"/>
    <w:tmpl w:val="04E628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15:restartNumberingAfterBreak="0">
    <w:nsid w:val="64E90D4D"/>
    <w:multiLevelType w:val="hybridMultilevel"/>
    <w:tmpl w:val="C67299C6"/>
    <w:lvl w:ilvl="0" w:tplc="0C0A0015">
      <w:start w:val="1"/>
      <w:numFmt w:val="upp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5AF26DC"/>
    <w:multiLevelType w:val="singleLevel"/>
    <w:tmpl w:val="86E8D712"/>
    <w:lvl w:ilvl="0">
      <w:start w:val="1"/>
      <w:numFmt w:val="decimal"/>
      <w:lvlText w:val="%1. "/>
      <w:lvlJc w:val="left"/>
      <w:pPr>
        <w:tabs>
          <w:tab w:val="num" w:pos="360"/>
        </w:tabs>
        <w:ind w:left="283" w:hanging="283"/>
      </w:pPr>
      <w:rPr>
        <w:rFonts w:hint="default"/>
        <w:b w:val="0"/>
        <w:i w:val="0"/>
        <w:sz w:val="20"/>
      </w:rPr>
    </w:lvl>
  </w:abstractNum>
  <w:abstractNum w:abstractNumId="20" w15:restartNumberingAfterBreak="0">
    <w:nsid w:val="6E8538EC"/>
    <w:multiLevelType w:val="hybridMultilevel"/>
    <w:tmpl w:val="0FFED178"/>
    <w:lvl w:ilvl="0" w:tplc="08090015">
      <w:start w:val="1"/>
      <w:numFmt w:val="upp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4D4295D"/>
    <w:multiLevelType w:val="hybridMultilevel"/>
    <w:tmpl w:val="C67299C6"/>
    <w:lvl w:ilvl="0" w:tplc="0C0A0015">
      <w:start w:val="1"/>
      <w:numFmt w:val="upp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4" w15:restartNumberingAfterBreak="0">
    <w:nsid w:val="7E584518"/>
    <w:multiLevelType w:val="hybridMultilevel"/>
    <w:tmpl w:val="62F84BF8"/>
    <w:lvl w:ilvl="0" w:tplc="CC9639D2">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12"/>
  </w:num>
  <w:num w:numId="4">
    <w:abstractNumId w:val="2"/>
  </w:num>
  <w:num w:numId="5">
    <w:abstractNumId w:val="22"/>
  </w:num>
  <w:num w:numId="6">
    <w:abstractNumId w:val="11"/>
  </w:num>
  <w:num w:numId="7">
    <w:abstractNumId w:val="17"/>
  </w:num>
  <w:num w:numId="8">
    <w:abstractNumId w:val="23"/>
  </w:num>
  <w:num w:numId="9">
    <w:abstractNumId w:val="14"/>
  </w:num>
  <w:num w:numId="10">
    <w:abstractNumId w:val="0"/>
  </w:num>
  <w:num w:numId="11">
    <w:abstractNumId w:val="13"/>
  </w:num>
  <w:num w:numId="12">
    <w:abstractNumId w:val="9"/>
  </w:num>
  <w:num w:numId="13">
    <w:abstractNumId w:val="4"/>
  </w:num>
  <w:num w:numId="14">
    <w:abstractNumId w:val="16"/>
  </w:num>
  <w:num w:numId="15">
    <w:abstractNumId w:val="6"/>
  </w:num>
  <w:num w:numId="16">
    <w:abstractNumId w:val="5"/>
  </w:num>
  <w:num w:numId="17">
    <w:abstractNumId w:val="5"/>
  </w:num>
  <w:num w:numId="18">
    <w:abstractNumId w:val="20"/>
  </w:num>
  <w:num w:numId="19">
    <w:abstractNumId w:val="17"/>
  </w:num>
  <w:num w:numId="20">
    <w:abstractNumId w:val="17"/>
  </w:num>
  <w:num w:numId="21">
    <w:abstractNumId w:val="18"/>
  </w:num>
  <w:num w:numId="22">
    <w:abstractNumId w:val="4"/>
  </w:num>
  <w:num w:numId="23">
    <w:abstractNumId w:val="21"/>
  </w:num>
  <w:num w:numId="24">
    <w:abstractNumId w:val="4"/>
  </w:num>
  <w:num w:numId="25">
    <w:abstractNumId w:val="24"/>
  </w:num>
  <w:num w:numId="26">
    <w:abstractNumId w:val="17"/>
  </w:num>
  <w:num w:numId="27">
    <w:abstractNumId w:val="12"/>
  </w:num>
  <w:num w:numId="28">
    <w:abstractNumId w:val="17"/>
  </w:num>
  <w:num w:numId="29">
    <w:abstractNumId w:val="17"/>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12"/>
  </w:num>
  <w:num w:numId="38">
    <w:abstractNumId w:val="12"/>
  </w:num>
  <w:num w:numId="39">
    <w:abstractNumId w:val="12"/>
  </w:num>
  <w:num w:numId="40">
    <w:abstractNumId w:val="12"/>
  </w:num>
  <w:num w:numId="41">
    <w:abstractNumId w:val="12"/>
  </w:num>
  <w:num w:numId="42">
    <w:abstractNumId w:val="12"/>
  </w:num>
  <w:num w:numId="43">
    <w:abstractNumId w:val="12"/>
  </w:num>
  <w:num w:numId="44">
    <w:abstractNumId w:val="8"/>
  </w:num>
  <w:num w:numId="45">
    <w:abstractNumId w:val="3"/>
  </w:num>
  <w:num w:numId="46">
    <w:abstractNumId w:val="19"/>
  </w:num>
  <w:num w:numId="47">
    <w:abstractNumId w:val="15"/>
  </w:num>
  <w:num w:numId="48">
    <w:abstractNumId w:val="4"/>
  </w:num>
  <w:num w:numId="49">
    <w:abstractNumId w:val="4"/>
  </w:num>
  <w:num w:numId="50">
    <w:abstractNumId w:val="10"/>
  </w:num>
  <w:numIdMacAtCleanup w:val="1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äckstedt, Jesper">
    <w15:presenceInfo w15:providerId="AD" w15:userId="S-1-5-21-3711137892-2375806388-3929695594-60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trackRevisions/>
  <w:defaultTabStop w:val="720"/>
  <w:hyphenationZone w:val="425"/>
  <w:clickAndTypeStyle w:val="Brd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50B"/>
    <w:rsid w:val="000003E0"/>
    <w:rsid w:val="00032948"/>
    <w:rsid w:val="000420D8"/>
    <w:rsid w:val="000448A8"/>
    <w:rsid w:val="00056F19"/>
    <w:rsid w:val="000A12CB"/>
    <w:rsid w:val="000B18DB"/>
    <w:rsid w:val="000C1D94"/>
    <w:rsid w:val="001039DF"/>
    <w:rsid w:val="00136EFD"/>
    <w:rsid w:val="00137456"/>
    <w:rsid w:val="00162C42"/>
    <w:rsid w:val="0018656F"/>
    <w:rsid w:val="00190B2B"/>
    <w:rsid w:val="001A2B50"/>
    <w:rsid w:val="001B4139"/>
    <w:rsid w:val="001C3A2B"/>
    <w:rsid w:val="001D3B7C"/>
    <w:rsid w:val="001D5DFD"/>
    <w:rsid w:val="001E01B8"/>
    <w:rsid w:val="00205DBB"/>
    <w:rsid w:val="00207DD1"/>
    <w:rsid w:val="00244044"/>
    <w:rsid w:val="00245114"/>
    <w:rsid w:val="00245202"/>
    <w:rsid w:val="00251E23"/>
    <w:rsid w:val="002612F8"/>
    <w:rsid w:val="00274818"/>
    <w:rsid w:val="00277327"/>
    <w:rsid w:val="002835CE"/>
    <w:rsid w:val="002A6AAB"/>
    <w:rsid w:val="002B4786"/>
    <w:rsid w:val="002C22D4"/>
    <w:rsid w:val="002D6AE7"/>
    <w:rsid w:val="002E7CE7"/>
    <w:rsid w:val="002F7535"/>
    <w:rsid w:val="00317D7F"/>
    <w:rsid w:val="0032315C"/>
    <w:rsid w:val="0032752D"/>
    <w:rsid w:val="00332D1B"/>
    <w:rsid w:val="00345C83"/>
    <w:rsid w:val="00371BEF"/>
    <w:rsid w:val="00380C7B"/>
    <w:rsid w:val="00395D68"/>
    <w:rsid w:val="003A1501"/>
    <w:rsid w:val="003A2960"/>
    <w:rsid w:val="003A4769"/>
    <w:rsid w:val="003C25A1"/>
    <w:rsid w:val="003D7EE8"/>
    <w:rsid w:val="003E0F0F"/>
    <w:rsid w:val="003F23D2"/>
    <w:rsid w:val="003F7CF5"/>
    <w:rsid w:val="00422E65"/>
    <w:rsid w:val="00437AB7"/>
    <w:rsid w:val="00451F91"/>
    <w:rsid w:val="00460028"/>
    <w:rsid w:val="00475439"/>
    <w:rsid w:val="00485BE8"/>
    <w:rsid w:val="004A104C"/>
    <w:rsid w:val="004A3893"/>
    <w:rsid w:val="004A3FD6"/>
    <w:rsid w:val="004B7BC2"/>
    <w:rsid w:val="004C2F5C"/>
    <w:rsid w:val="004D11A5"/>
    <w:rsid w:val="004E650B"/>
    <w:rsid w:val="004F17F7"/>
    <w:rsid w:val="004F72F9"/>
    <w:rsid w:val="005203C7"/>
    <w:rsid w:val="0052391D"/>
    <w:rsid w:val="0055266F"/>
    <w:rsid w:val="00564600"/>
    <w:rsid w:val="005671E1"/>
    <w:rsid w:val="00570840"/>
    <w:rsid w:val="00582569"/>
    <w:rsid w:val="00585129"/>
    <w:rsid w:val="005A376A"/>
    <w:rsid w:val="005A6C35"/>
    <w:rsid w:val="005C0346"/>
    <w:rsid w:val="005C1481"/>
    <w:rsid w:val="005E4B54"/>
    <w:rsid w:val="005F0762"/>
    <w:rsid w:val="006123DB"/>
    <w:rsid w:val="00632734"/>
    <w:rsid w:val="006339CC"/>
    <w:rsid w:val="006427BF"/>
    <w:rsid w:val="00655287"/>
    <w:rsid w:val="00660537"/>
    <w:rsid w:val="00666C42"/>
    <w:rsid w:val="00684816"/>
    <w:rsid w:val="006902BB"/>
    <w:rsid w:val="006B402A"/>
    <w:rsid w:val="006C0AC5"/>
    <w:rsid w:val="006E71A4"/>
    <w:rsid w:val="006F5BF7"/>
    <w:rsid w:val="00705F03"/>
    <w:rsid w:val="00721DBE"/>
    <w:rsid w:val="007367B0"/>
    <w:rsid w:val="007379A8"/>
    <w:rsid w:val="0075170E"/>
    <w:rsid w:val="00752173"/>
    <w:rsid w:val="00767FC6"/>
    <w:rsid w:val="007912B5"/>
    <w:rsid w:val="007914F5"/>
    <w:rsid w:val="007D198A"/>
    <w:rsid w:val="007D2526"/>
    <w:rsid w:val="007D74D3"/>
    <w:rsid w:val="007E2BD2"/>
    <w:rsid w:val="007E43BC"/>
    <w:rsid w:val="00805623"/>
    <w:rsid w:val="008136BC"/>
    <w:rsid w:val="00857962"/>
    <w:rsid w:val="00863D8E"/>
    <w:rsid w:val="0087060C"/>
    <w:rsid w:val="00870A1B"/>
    <w:rsid w:val="0087112A"/>
    <w:rsid w:val="008756AA"/>
    <w:rsid w:val="008C68EF"/>
    <w:rsid w:val="008D3E6A"/>
    <w:rsid w:val="008D6343"/>
    <w:rsid w:val="008F2298"/>
    <w:rsid w:val="008F5390"/>
    <w:rsid w:val="00921872"/>
    <w:rsid w:val="00922B53"/>
    <w:rsid w:val="00932AEE"/>
    <w:rsid w:val="0094266B"/>
    <w:rsid w:val="009426DC"/>
    <w:rsid w:val="009504E2"/>
    <w:rsid w:val="009538B4"/>
    <w:rsid w:val="00956293"/>
    <w:rsid w:val="009624D4"/>
    <w:rsid w:val="00983B71"/>
    <w:rsid w:val="00986D5A"/>
    <w:rsid w:val="00994846"/>
    <w:rsid w:val="009A2C02"/>
    <w:rsid w:val="009B30D7"/>
    <w:rsid w:val="009B54A0"/>
    <w:rsid w:val="009C22FA"/>
    <w:rsid w:val="009C293D"/>
    <w:rsid w:val="009C2D0C"/>
    <w:rsid w:val="009D215E"/>
    <w:rsid w:val="009E1230"/>
    <w:rsid w:val="009E2F87"/>
    <w:rsid w:val="00A02B80"/>
    <w:rsid w:val="00A10C41"/>
    <w:rsid w:val="00A14A4B"/>
    <w:rsid w:val="00A163D8"/>
    <w:rsid w:val="00A21909"/>
    <w:rsid w:val="00A27A7A"/>
    <w:rsid w:val="00A41A5C"/>
    <w:rsid w:val="00A44622"/>
    <w:rsid w:val="00A6234F"/>
    <w:rsid w:val="00A91A87"/>
    <w:rsid w:val="00AB5CAB"/>
    <w:rsid w:val="00AC13FA"/>
    <w:rsid w:val="00AC2C6D"/>
    <w:rsid w:val="00AC5F56"/>
    <w:rsid w:val="00AE3808"/>
    <w:rsid w:val="00AE5700"/>
    <w:rsid w:val="00AF1FBB"/>
    <w:rsid w:val="00AF615B"/>
    <w:rsid w:val="00B03F5E"/>
    <w:rsid w:val="00B1633B"/>
    <w:rsid w:val="00B24417"/>
    <w:rsid w:val="00B43C65"/>
    <w:rsid w:val="00B534F2"/>
    <w:rsid w:val="00B6686E"/>
    <w:rsid w:val="00B66DC6"/>
    <w:rsid w:val="00B75C73"/>
    <w:rsid w:val="00B9616F"/>
    <w:rsid w:val="00BC432C"/>
    <w:rsid w:val="00BD11AF"/>
    <w:rsid w:val="00BD3EA2"/>
    <w:rsid w:val="00BE1BEC"/>
    <w:rsid w:val="00BF78A4"/>
    <w:rsid w:val="00C04DB8"/>
    <w:rsid w:val="00C24A9F"/>
    <w:rsid w:val="00C528B9"/>
    <w:rsid w:val="00C531DA"/>
    <w:rsid w:val="00C634CF"/>
    <w:rsid w:val="00C75503"/>
    <w:rsid w:val="00C75842"/>
    <w:rsid w:val="00C75CDA"/>
    <w:rsid w:val="00C85148"/>
    <w:rsid w:val="00C92711"/>
    <w:rsid w:val="00CA7F9A"/>
    <w:rsid w:val="00CB5315"/>
    <w:rsid w:val="00CB5860"/>
    <w:rsid w:val="00CC42D1"/>
    <w:rsid w:val="00CD7575"/>
    <w:rsid w:val="00CE4B75"/>
    <w:rsid w:val="00D125BC"/>
    <w:rsid w:val="00D145F2"/>
    <w:rsid w:val="00D3428B"/>
    <w:rsid w:val="00D46393"/>
    <w:rsid w:val="00D50131"/>
    <w:rsid w:val="00D52150"/>
    <w:rsid w:val="00D847AD"/>
    <w:rsid w:val="00D86532"/>
    <w:rsid w:val="00D879DA"/>
    <w:rsid w:val="00D9075C"/>
    <w:rsid w:val="00D9582E"/>
    <w:rsid w:val="00DB585F"/>
    <w:rsid w:val="00DC1CA6"/>
    <w:rsid w:val="00DD6174"/>
    <w:rsid w:val="00DE7FF5"/>
    <w:rsid w:val="00E24D13"/>
    <w:rsid w:val="00E30E13"/>
    <w:rsid w:val="00E37CF6"/>
    <w:rsid w:val="00E66C3B"/>
    <w:rsid w:val="00E701DB"/>
    <w:rsid w:val="00E711D8"/>
    <w:rsid w:val="00E7550C"/>
    <w:rsid w:val="00E808FA"/>
    <w:rsid w:val="00E96B82"/>
    <w:rsid w:val="00EC44C5"/>
    <w:rsid w:val="00EC45BB"/>
    <w:rsid w:val="00ED2684"/>
    <w:rsid w:val="00EF0E70"/>
    <w:rsid w:val="00EF759A"/>
    <w:rsid w:val="00F11318"/>
    <w:rsid w:val="00F1531A"/>
    <w:rsid w:val="00F155DC"/>
    <w:rsid w:val="00F55E98"/>
    <w:rsid w:val="00F70C1B"/>
    <w:rsid w:val="00F710A0"/>
    <w:rsid w:val="00F77C36"/>
    <w:rsid w:val="00F87F67"/>
    <w:rsid w:val="00F91958"/>
    <w:rsid w:val="00FB02D4"/>
    <w:rsid w:val="00FB5A77"/>
    <w:rsid w:val="00FD4A9E"/>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0ACAE48"/>
  <w15:docId w15:val="{5CB6AE7D-81C4-4F76-9FA0-16DEF56B6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622"/>
  </w:style>
  <w:style w:type="paragraph" w:styleId="Rubrik1">
    <w:name w:val="heading 1"/>
    <w:basedOn w:val="Normal"/>
    <w:next w:val="Brdtext"/>
    <w:link w:val="Rubrik1Char"/>
    <w:qFormat/>
    <w:rsid w:val="007367B0"/>
    <w:pPr>
      <w:keepNext/>
      <w:numPr>
        <w:numId w:val="13"/>
      </w:numPr>
      <w:spacing w:before="240" w:after="240"/>
      <w:outlineLvl w:val="0"/>
    </w:pPr>
    <w:rPr>
      <w:rFonts w:eastAsia="Calibri" w:cs="Calibri"/>
      <w:b/>
      <w:caps/>
      <w:kern w:val="28"/>
      <w:sz w:val="24"/>
      <w:lang w:eastAsia="de-DE"/>
    </w:rPr>
  </w:style>
  <w:style w:type="paragraph" w:styleId="Rubrik2">
    <w:name w:val="heading 2"/>
    <w:basedOn w:val="Normal"/>
    <w:next w:val="Brdtext"/>
    <w:qFormat/>
    <w:rsid w:val="00371BEF"/>
    <w:pPr>
      <w:numPr>
        <w:ilvl w:val="1"/>
        <w:numId w:val="13"/>
      </w:numPr>
      <w:spacing w:before="120" w:after="120"/>
      <w:outlineLvl w:val="1"/>
    </w:pPr>
    <w:rPr>
      <w:b/>
    </w:rPr>
  </w:style>
  <w:style w:type="paragraph" w:styleId="Rubrik3">
    <w:name w:val="heading 3"/>
    <w:basedOn w:val="Normal"/>
    <w:next w:val="Brdtextmedfrstaindrag2"/>
    <w:qFormat/>
    <w:rsid w:val="004A3893"/>
    <w:pPr>
      <w:keepNext/>
      <w:numPr>
        <w:ilvl w:val="2"/>
        <w:numId w:val="13"/>
      </w:numPr>
      <w:spacing w:before="120" w:after="120"/>
      <w:outlineLvl w:val="2"/>
    </w:pPr>
    <w:rPr>
      <w:szCs w:val="20"/>
      <w:lang w:eastAsia="de-DE"/>
    </w:rPr>
  </w:style>
  <w:style w:type="paragraph" w:styleId="Rubrik4">
    <w:name w:val="heading 4"/>
    <w:basedOn w:val="Normal"/>
    <w:next w:val="Normal"/>
    <w:rsid w:val="004A3893"/>
    <w:pPr>
      <w:keepNext/>
      <w:numPr>
        <w:ilvl w:val="3"/>
        <w:numId w:val="13"/>
      </w:numPr>
      <w:spacing w:before="120" w:after="120"/>
      <w:outlineLvl w:val="3"/>
    </w:pPr>
    <w:rPr>
      <w:szCs w:val="20"/>
      <w:lang w:eastAsia="de-DE"/>
    </w:rPr>
  </w:style>
  <w:style w:type="paragraph" w:styleId="Rubrik5">
    <w:name w:val="heading 5"/>
    <w:basedOn w:val="Normal"/>
    <w:next w:val="Normal"/>
    <w:rsid w:val="00B534F2"/>
    <w:pPr>
      <w:numPr>
        <w:ilvl w:val="4"/>
        <w:numId w:val="13"/>
      </w:numPr>
      <w:spacing w:before="240" w:after="60"/>
      <w:outlineLvl w:val="4"/>
    </w:pPr>
    <w:rPr>
      <w:szCs w:val="20"/>
      <w:lang w:val="de-DE" w:eastAsia="de-DE"/>
    </w:rPr>
  </w:style>
  <w:style w:type="paragraph" w:styleId="Rubrik6">
    <w:name w:val="heading 6"/>
    <w:basedOn w:val="Normal"/>
    <w:next w:val="Normal"/>
    <w:rsid w:val="00B534F2"/>
    <w:pPr>
      <w:numPr>
        <w:ilvl w:val="5"/>
        <w:numId w:val="13"/>
      </w:numPr>
      <w:spacing w:before="240" w:after="60"/>
      <w:outlineLvl w:val="5"/>
    </w:pPr>
    <w:rPr>
      <w:i/>
      <w:szCs w:val="20"/>
      <w:lang w:val="de-DE" w:eastAsia="de-DE"/>
    </w:rPr>
  </w:style>
  <w:style w:type="paragraph" w:styleId="Rubrik7">
    <w:name w:val="heading 7"/>
    <w:basedOn w:val="Normal"/>
    <w:next w:val="Normal"/>
    <w:rsid w:val="00B534F2"/>
    <w:pPr>
      <w:numPr>
        <w:ilvl w:val="6"/>
        <w:numId w:val="13"/>
      </w:numPr>
      <w:spacing w:before="240" w:after="60"/>
      <w:outlineLvl w:val="6"/>
    </w:pPr>
    <w:rPr>
      <w:szCs w:val="20"/>
      <w:lang w:val="de-DE" w:eastAsia="de-DE"/>
    </w:rPr>
  </w:style>
  <w:style w:type="paragraph" w:styleId="Rubrik8">
    <w:name w:val="heading 8"/>
    <w:basedOn w:val="Normal"/>
    <w:next w:val="Normal"/>
    <w:rsid w:val="00B534F2"/>
    <w:pPr>
      <w:numPr>
        <w:ilvl w:val="7"/>
        <w:numId w:val="13"/>
      </w:numPr>
      <w:spacing w:before="240" w:after="60"/>
      <w:outlineLvl w:val="7"/>
    </w:pPr>
    <w:rPr>
      <w:i/>
      <w:szCs w:val="20"/>
      <w:lang w:val="de-DE" w:eastAsia="de-DE"/>
    </w:rPr>
  </w:style>
  <w:style w:type="paragraph" w:styleId="Rubrik9">
    <w:name w:val="heading 9"/>
    <w:basedOn w:val="Normal"/>
    <w:next w:val="Normal"/>
    <w:rsid w:val="00B534F2"/>
    <w:pPr>
      <w:numPr>
        <w:ilvl w:val="8"/>
        <w:numId w:val="13"/>
      </w:numPr>
      <w:spacing w:before="240" w:after="60"/>
      <w:outlineLvl w:val="8"/>
    </w:pPr>
    <w:rPr>
      <w:b/>
      <w:i/>
      <w:sz w:val="18"/>
      <w:szCs w:val="20"/>
      <w:lang w:val="de-DE" w:eastAsia="de-D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Brdtext">
    <w:name w:val="Body Text"/>
    <w:basedOn w:val="Normal"/>
    <w:link w:val="BrdtextChar"/>
    <w:qFormat/>
    <w:rsid w:val="008F5390"/>
    <w:pPr>
      <w:spacing w:after="120"/>
      <w:jc w:val="both"/>
    </w:pPr>
  </w:style>
  <w:style w:type="character" w:customStyle="1" w:styleId="BrdtextChar">
    <w:name w:val="Brödtext Char"/>
    <w:link w:val="Brdtext"/>
    <w:rsid w:val="008F5390"/>
    <w:rPr>
      <w:rFonts w:ascii="Arial" w:hAnsi="Arial"/>
      <w:sz w:val="22"/>
      <w:szCs w:val="24"/>
      <w:lang w:eastAsia="en-US"/>
    </w:rPr>
  </w:style>
  <w:style w:type="paragraph" w:customStyle="1" w:styleId="Annex">
    <w:name w:val="Annex"/>
    <w:basedOn w:val="Rubrik1"/>
    <w:next w:val="Normal"/>
    <w:qFormat/>
    <w:rsid w:val="009C2D0C"/>
    <w:pPr>
      <w:numPr>
        <w:numId w:val="14"/>
      </w:numPr>
      <w:jc w:val="both"/>
    </w:pPr>
    <w:rPr>
      <w:snapToGrid w:val="0"/>
      <w:kern w:val="0"/>
      <w:lang w:eastAsia="en-GB"/>
    </w:rPr>
  </w:style>
  <w:style w:type="paragraph" w:customStyle="1" w:styleId="Appendix">
    <w:name w:val="Appendix"/>
    <w:basedOn w:val="Normal"/>
    <w:next w:val="Rubrik1"/>
    <w:qFormat/>
    <w:rsid w:val="00F155DC"/>
    <w:pPr>
      <w:numPr>
        <w:numId w:val="1"/>
      </w:numPr>
      <w:tabs>
        <w:tab w:val="left" w:pos="1985"/>
      </w:tabs>
      <w:spacing w:after="240"/>
      <w:ind w:left="1985" w:hanging="1985"/>
    </w:pPr>
    <w:rPr>
      <w:b/>
      <w:sz w:val="24"/>
      <w:szCs w:val="28"/>
    </w:rPr>
  </w:style>
  <w:style w:type="numbering" w:styleId="Artikelsektion">
    <w:name w:val="Outline List 3"/>
    <w:basedOn w:val="Ingenlista"/>
    <w:rsid w:val="00B534F2"/>
    <w:pPr>
      <w:numPr>
        <w:numId w:val="2"/>
      </w:numPr>
    </w:pPr>
  </w:style>
  <w:style w:type="paragraph" w:styleId="Ballongtext">
    <w:name w:val="Balloon Text"/>
    <w:basedOn w:val="Normal"/>
    <w:link w:val="BallongtextChar"/>
    <w:rsid w:val="00B534F2"/>
    <w:rPr>
      <w:rFonts w:ascii="Tahoma" w:hAnsi="Tahoma" w:cs="Tahoma"/>
      <w:sz w:val="16"/>
      <w:szCs w:val="16"/>
    </w:rPr>
  </w:style>
  <w:style w:type="character" w:customStyle="1" w:styleId="BallongtextChar">
    <w:name w:val="Ballongtext Char"/>
    <w:link w:val="Ballongtext"/>
    <w:rsid w:val="00B534F2"/>
    <w:rPr>
      <w:rFonts w:ascii="Tahoma" w:hAnsi="Tahoma" w:cs="Tahoma"/>
      <w:sz w:val="16"/>
      <w:szCs w:val="16"/>
      <w:lang w:eastAsia="en-US"/>
    </w:rPr>
  </w:style>
  <w:style w:type="paragraph" w:styleId="Indragetstycke">
    <w:name w:val="Block Text"/>
    <w:basedOn w:val="Normal"/>
    <w:rsid w:val="00B534F2"/>
    <w:pPr>
      <w:spacing w:after="120"/>
      <w:ind w:left="1440" w:right="1440"/>
    </w:pPr>
  </w:style>
  <w:style w:type="paragraph" w:styleId="Brdtextmedindrag">
    <w:name w:val="Body Text Indent"/>
    <w:basedOn w:val="Normal"/>
    <w:link w:val="BrdtextmedindragChar"/>
    <w:rsid w:val="00032948"/>
    <w:pPr>
      <w:spacing w:after="120"/>
      <w:ind w:left="993"/>
    </w:pPr>
  </w:style>
  <w:style w:type="character" w:customStyle="1" w:styleId="BrdtextmedindragChar">
    <w:name w:val="Brödtext med indrag Char"/>
    <w:link w:val="Brdtextmedindrag"/>
    <w:rsid w:val="00032948"/>
    <w:rPr>
      <w:rFonts w:ascii="Arial" w:hAnsi="Arial"/>
      <w:sz w:val="22"/>
      <w:szCs w:val="24"/>
      <w:lang w:eastAsia="en-US"/>
    </w:rPr>
  </w:style>
  <w:style w:type="paragraph" w:styleId="Brdtextmedindrag2">
    <w:name w:val="Body Text Indent 2"/>
    <w:basedOn w:val="Normal"/>
    <w:link w:val="Brdtextmedindrag2Char"/>
    <w:rsid w:val="00032948"/>
    <w:pPr>
      <w:spacing w:after="120"/>
      <w:ind w:left="1134"/>
      <w:jc w:val="both"/>
    </w:pPr>
    <w:rPr>
      <w:lang w:eastAsia="de-DE"/>
    </w:rPr>
  </w:style>
  <w:style w:type="character" w:customStyle="1" w:styleId="Brdtextmedindrag2Char">
    <w:name w:val="Brödtext med indrag 2 Char"/>
    <w:link w:val="Brdtextmedindrag2"/>
    <w:rsid w:val="00032948"/>
    <w:rPr>
      <w:rFonts w:ascii="Arial" w:hAnsi="Arial"/>
      <w:sz w:val="22"/>
      <w:szCs w:val="24"/>
      <w:lang w:eastAsia="de-DE"/>
    </w:rPr>
  </w:style>
  <w:style w:type="paragraph" w:customStyle="1" w:styleId="Bullet1">
    <w:name w:val="Bullet 1"/>
    <w:basedOn w:val="Normal"/>
    <w:qFormat/>
    <w:rsid w:val="004A3893"/>
    <w:pPr>
      <w:numPr>
        <w:numId w:val="3"/>
      </w:numPr>
      <w:spacing w:after="120"/>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Kommentarsreferens">
    <w:name w:val="annotation reference"/>
    <w:rsid w:val="00B534F2"/>
    <w:rPr>
      <w:sz w:val="16"/>
      <w:szCs w:val="16"/>
    </w:rPr>
  </w:style>
  <w:style w:type="paragraph" w:styleId="Kommentarer">
    <w:name w:val="annotation text"/>
    <w:basedOn w:val="Normal"/>
    <w:link w:val="KommentarerChar"/>
    <w:rsid w:val="00B534F2"/>
    <w:rPr>
      <w:lang w:eastAsia="de-DE"/>
    </w:rPr>
  </w:style>
  <w:style w:type="character" w:customStyle="1" w:styleId="KommentarerChar">
    <w:name w:val="Kommentarer Char"/>
    <w:link w:val="Kommentarer"/>
    <w:rsid w:val="00B534F2"/>
    <w:rPr>
      <w:rFonts w:ascii="Arial" w:hAnsi="Arial"/>
      <w:sz w:val="22"/>
      <w:szCs w:val="24"/>
      <w:lang w:eastAsia="de-DE"/>
    </w:rPr>
  </w:style>
  <w:style w:type="paragraph" w:styleId="Kommentarsmne">
    <w:name w:val="annotation subject"/>
    <w:basedOn w:val="Kommentarer"/>
    <w:next w:val="Kommentarer"/>
    <w:link w:val="KommentarsmneChar"/>
    <w:rsid w:val="00B534F2"/>
    <w:rPr>
      <w:b/>
      <w:bCs/>
      <w:sz w:val="20"/>
      <w:szCs w:val="20"/>
      <w:lang w:eastAsia="en-US"/>
    </w:rPr>
  </w:style>
  <w:style w:type="character" w:customStyle="1" w:styleId="KommentarsmneChar">
    <w:name w:val="Kommentarsämne Char"/>
    <w:link w:val="Kommentarsmne"/>
    <w:rsid w:val="00B534F2"/>
    <w:rPr>
      <w:rFonts w:ascii="Arial" w:hAnsi="Arial"/>
      <w:b/>
      <w:bCs/>
      <w:sz w:val="22"/>
      <w:szCs w:val="24"/>
      <w:lang w:eastAsia="en-US"/>
    </w:rPr>
  </w:style>
  <w:style w:type="paragraph" w:styleId="Dokumentversikt">
    <w:name w:val="Document Map"/>
    <w:basedOn w:val="Normal"/>
    <w:link w:val="DokumentversiktChar"/>
    <w:rsid w:val="00B534F2"/>
    <w:pPr>
      <w:shd w:val="clear" w:color="auto" w:fill="000080"/>
    </w:pPr>
    <w:rPr>
      <w:rFonts w:ascii="Tahoma" w:hAnsi="Tahoma"/>
      <w:sz w:val="20"/>
      <w:lang w:val="de-DE" w:eastAsia="de-DE"/>
    </w:rPr>
  </w:style>
  <w:style w:type="character" w:customStyle="1" w:styleId="DokumentversiktChar">
    <w:name w:val="Dokumentöversikt Char"/>
    <w:link w:val="Dokumentversikt"/>
    <w:rsid w:val="00B534F2"/>
    <w:rPr>
      <w:rFonts w:ascii="Tahoma" w:hAnsi="Tahoma"/>
      <w:szCs w:val="24"/>
      <w:shd w:val="clear" w:color="auto" w:fill="000080"/>
      <w:lang w:val="de-DE" w:eastAsia="de-DE"/>
    </w:rPr>
  </w:style>
  <w:style w:type="character" w:styleId="Betoning">
    <w:name w:val="Emphasis"/>
    <w:rsid w:val="00B534F2"/>
    <w:rPr>
      <w:i/>
      <w:iCs/>
    </w:rPr>
  </w:style>
  <w:style w:type="paragraph" w:customStyle="1" w:styleId="equation">
    <w:name w:val="equation"/>
    <w:basedOn w:val="Normal"/>
    <w:next w:val="Brdtext"/>
    <w:qFormat/>
    <w:rsid w:val="00B534F2"/>
    <w:pPr>
      <w:keepNext/>
      <w:numPr>
        <w:numId w:val="6"/>
      </w:numPr>
      <w:tabs>
        <w:tab w:val="left" w:pos="142"/>
      </w:tabs>
      <w:spacing w:after="120"/>
      <w:jc w:val="right"/>
    </w:pPr>
  </w:style>
  <w:style w:type="paragraph" w:customStyle="1" w:styleId="Figure">
    <w:name w:val="Figure_#"/>
    <w:basedOn w:val="Normal"/>
    <w:next w:val="Brdtext"/>
    <w:qFormat/>
    <w:rsid w:val="00B534F2"/>
    <w:pPr>
      <w:numPr>
        <w:numId w:val="7"/>
      </w:numPr>
      <w:spacing w:before="120" w:after="120"/>
      <w:jc w:val="center"/>
    </w:pPr>
    <w:rPr>
      <w:i/>
      <w:szCs w:val="20"/>
    </w:rPr>
  </w:style>
  <w:style w:type="character" w:styleId="AnvndHyperlnk">
    <w:name w:val="FollowedHyperlink"/>
    <w:rsid w:val="00B534F2"/>
    <w:rPr>
      <w:color w:val="800080"/>
      <w:u w:val="single"/>
    </w:rPr>
  </w:style>
  <w:style w:type="paragraph" w:styleId="Sidfot">
    <w:name w:val="footer"/>
    <w:basedOn w:val="Normal"/>
    <w:link w:val="SidfotChar"/>
    <w:rsid w:val="00870A1B"/>
    <w:pPr>
      <w:tabs>
        <w:tab w:val="center" w:pos="4678"/>
        <w:tab w:val="right" w:pos="9356"/>
      </w:tabs>
    </w:pPr>
  </w:style>
  <w:style w:type="character" w:customStyle="1" w:styleId="SidfotChar">
    <w:name w:val="Sidfot Char"/>
    <w:link w:val="Sidfot"/>
    <w:rsid w:val="00870A1B"/>
    <w:rPr>
      <w:rFonts w:ascii="Arial" w:hAnsi="Arial"/>
      <w:sz w:val="22"/>
      <w:szCs w:val="24"/>
      <w:lang w:eastAsia="en-US"/>
    </w:rPr>
  </w:style>
  <w:style w:type="character" w:styleId="Fotnotsreferens">
    <w:name w:val="footnote reference"/>
    <w:uiPriority w:val="99"/>
    <w:rsid w:val="00B534F2"/>
    <w:rPr>
      <w:vertAlign w:val="superscript"/>
    </w:rPr>
  </w:style>
  <w:style w:type="paragraph" w:styleId="Fotnotstext">
    <w:name w:val="footnote text"/>
    <w:basedOn w:val="Normal"/>
    <w:link w:val="FotnotstextChar"/>
    <w:uiPriority w:val="99"/>
    <w:rsid w:val="00B534F2"/>
    <w:rPr>
      <w:sz w:val="20"/>
      <w:szCs w:val="20"/>
    </w:rPr>
  </w:style>
  <w:style w:type="character" w:customStyle="1" w:styleId="FotnotstextChar">
    <w:name w:val="Fotnotstext Char"/>
    <w:link w:val="Fotnotstext"/>
    <w:uiPriority w:val="99"/>
    <w:rsid w:val="00B534F2"/>
    <w:rPr>
      <w:rFonts w:ascii="Arial" w:hAnsi="Arial"/>
      <w:lang w:eastAsia="en-US"/>
    </w:rPr>
  </w:style>
  <w:style w:type="paragraph" w:styleId="Sidhuvud">
    <w:name w:val="header"/>
    <w:basedOn w:val="Normal"/>
    <w:link w:val="SidhuvudChar"/>
    <w:rsid w:val="0018656F"/>
    <w:pPr>
      <w:tabs>
        <w:tab w:val="center" w:pos="4678"/>
        <w:tab w:val="right" w:pos="9356"/>
      </w:tabs>
    </w:pPr>
  </w:style>
  <w:style w:type="character" w:customStyle="1" w:styleId="SidhuvudChar">
    <w:name w:val="Sidhuvud Char"/>
    <w:link w:val="Sidhuvud"/>
    <w:rsid w:val="0018656F"/>
    <w:rPr>
      <w:rFonts w:ascii="Arial" w:hAnsi="Arial"/>
      <w:sz w:val="22"/>
      <w:szCs w:val="24"/>
      <w:lang w:eastAsia="en-US"/>
    </w:rPr>
  </w:style>
  <w:style w:type="character" w:styleId="Hyperl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rubrik">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qFormat/>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Punktlista">
    <w:name w:val="List Bullet"/>
    <w:basedOn w:val="Normal"/>
    <w:autoRedefine/>
    <w:rsid w:val="00B534F2"/>
    <w:pPr>
      <w:spacing w:before="60" w:after="80"/>
      <w:ind w:left="354"/>
    </w:pPr>
  </w:style>
  <w:style w:type="paragraph" w:styleId="Numreradlista">
    <w:name w:val="List Number"/>
    <w:basedOn w:val="Normal"/>
    <w:rsid w:val="00B534F2"/>
    <w:pPr>
      <w:numPr>
        <w:numId w:val="10"/>
      </w:numPr>
    </w:pPr>
  </w:style>
  <w:style w:type="paragraph" w:styleId="Normalwebb">
    <w:name w:val="Normal (Web)"/>
    <w:basedOn w:val="Normal"/>
    <w:rsid w:val="00B534F2"/>
  </w:style>
  <w:style w:type="character" w:styleId="Sidnummer">
    <w:name w:val="page number"/>
    <w:rsid w:val="00B534F2"/>
    <w:rPr>
      <w:rFonts w:ascii="Arial" w:hAnsi="Arial"/>
      <w:sz w:val="20"/>
    </w:rPr>
  </w:style>
  <w:style w:type="paragraph" w:styleId="Citat">
    <w:name w:val="Quote"/>
    <w:basedOn w:val="Normal"/>
    <w:link w:val="CitatChar"/>
    <w:rsid w:val="00B534F2"/>
    <w:pPr>
      <w:spacing w:before="60" w:after="60"/>
      <w:ind w:left="567" w:right="935"/>
      <w:jc w:val="both"/>
    </w:pPr>
    <w:rPr>
      <w:i/>
    </w:rPr>
  </w:style>
  <w:style w:type="character" w:customStyle="1" w:styleId="CitatChar">
    <w:name w:val="Citat Char"/>
    <w:link w:val="Citat"/>
    <w:rsid w:val="00B534F2"/>
    <w:rPr>
      <w:rFonts w:ascii="Arial" w:hAnsi="Arial"/>
      <w:i/>
      <w:sz w:val="22"/>
      <w:szCs w:val="24"/>
      <w:lang w:eastAsia="en-US"/>
    </w:rPr>
  </w:style>
  <w:style w:type="paragraph" w:customStyle="1" w:styleId="References">
    <w:name w:val="References"/>
    <w:basedOn w:val="Normal"/>
    <w:qFormat/>
    <w:rsid w:val="00475439"/>
    <w:pPr>
      <w:numPr>
        <w:numId w:val="15"/>
      </w:numPr>
      <w:tabs>
        <w:tab w:val="left" w:pos="567"/>
      </w:tabs>
      <w:spacing w:after="120"/>
    </w:pPr>
    <w:rPr>
      <w:szCs w:val="20"/>
    </w:rPr>
  </w:style>
  <w:style w:type="paragraph" w:styleId="Underrubrik">
    <w:name w:val="Subtitle"/>
    <w:basedOn w:val="Normal"/>
    <w:link w:val="UnderrubrikChar"/>
    <w:qFormat/>
    <w:rsid w:val="00B534F2"/>
    <w:pPr>
      <w:spacing w:after="60"/>
      <w:jc w:val="center"/>
      <w:outlineLvl w:val="1"/>
    </w:pPr>
    <w:rPr>
      <w:b/>
      <w:sz w:val="28"/>
      <w:szCs w:val="28"/>
    </w:rPr>
  </w:style>
  <w:style w:type="character" w:customStyle="1" w:styleId="UnderrubrikChar">
    <w:name w:val="Underrubrik Char"/>
    <w:link w:val="Underrubrik"/>
    <w:rsid w:val="00B534F2"/>
    <w:rPr>
      <w:rFonts w:ascii="Arial" w:hAnsi="Arial" w:cs="Arial"/>
      <w:b/>
      <w:sz w:val="28"/>
      <w:szCs w:val="28"/>
      <w:lang w:eastAsia="en-US"/>
    </w:rPr>
  </w:style>
  <w:style w:type="paragraph" w:styleId="Figurfrteckning">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Rubrik">
    <w:name w:val="Title"/>
    <w:basedOn w:val="Normal"/>
    <w:link w:val="RubrikChar"/>
    <w:qFormat/>
    <w:rsid w:val="00B534F2"/>
    <w:pPr>
      <w:spacing w:before="180" w:after="60"/>
      <w:jc w:val="center"/>
      <w:outlineLvl w:val="0"/>
    </w:pPr>
    <w:rPr>
      <w:b/>
      <w:bCs/>
      <w:kern w:val="28"/>
      <w:sz w:val="32"/>
      <w:szCs w:val="32"/>
    </w:rPr>
  </w:style>
  <w:style w:type="character" w:customStyle="1" w:styleId="RubrikChar">
    <w:name w:val="Rubrik Char"/>
    <w:link w:val="Rubrik"/>
    <w:rsid w:val="00B534F2"/>
    <w:rPr>
      <w:rFonts w:ascii="Arial" w:hAnsi="Arial" w:cs="Arial"/>
      <w:b/>
      <w:bCs/>
      <w:kern w:val="28"/>
      <w:sz w:val="32"/>
      <w:szCs w:val="32"/>
      <w:lang w:eastAsia="en-US"/>
    </w:rPr>
  </w:style>
  <w:style w:type="paragraph" w:styleId="Innehll1">
    <w:name w:val="toc 1"/>
    <w:basedOn w:val="Normal"/>
    <w:next w:val="Normal"/>
    <w:autoRedefine/>
    <w:uiPriority w:val="39"/>
    <w:rsid w:val="006E71A4"/>
    <w:pPr>
      <w:tabs>
        <w:tab w:val="left" w:pos="567"/>
        <w:tab w:val="right" w:pos="9639"/>
      </w:tabs>
      <w:spacing w:before="120"/>
      <w:ind w:left="567" w:right="142" w:hanging="567"/>
      <w:jc w:val="both"/>
    </w:pPr>
    <w:rPr>
      <w:b/>
      <w:bCs/>
      <w:caps/>
    </w:rPr>
  </w:style>
  <w:style w:type="paragraph" w:styleId="Innehll2">
    <w:name w:val="toc 2"/>
    <w:basedOn w:val="Normal"/>
    <w:next w:val="Normal"/>
    <w:uiPriority w:val="39"/>
    <w:rsid w:val="00B534F2"/>
    <w:pPr>
      <w:tabs>
        <w:tab w:val="left" w:pos="851"/>
        <w:tab w:val="right" w:pos="9639"/>
      </w:tabs>
      <w:spacing w:before="120" w:after="120"/>
    </w:pPr>
    <w:rPr>
      <w:bCs/>
      <w:szCs w:val="20"/>
    </w:rPr>
  </w:style>
  <w:style w:type="paragraph" w:styleId="Innehll3">
    <w:name w:val="toc 3"/>
    <w:basedOn w:val="Normal"/>
    <w:next w:val="Normal"/>
    <w:uiPriority w:val="39"/>
    <w:rsid w:val="00B534F2"/>
    <w:pPr>
      <w:tabs>
        <w:tab w:val="left" w:pos="1701"/>
        <w:tab w:val="right" w:pos="9639"/>
      </w:tabs>
      <w:ind w:left="851"/>
    </w:pPr>
    <w:rPr>
      <w:sz w:val="20"/>
      <w:szCs w:val="20"/>
    </w:rPr>
  </w:style>
  <w:style w:type="paragraph" w:styleId="Innehll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Innehll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Innehll6">
    <w:name w:val="toc 6"/>
    <w:basedOn w:val="Normal"/>
    <w:next w:val="Normal"/>
    <w:autoRedefine/>
    <w:rsid w:val="00B534F2"/>
    <w:pPr>
      <w:ind w:left="960"/>
    </w:pPr>
    <w:rPr>
      <w:sz w:val="20"/>
      <w:szCs w:val="20"/>
    </w:rPr>
  </w:style>
  <w:style w:type="paragraph" w:styleId="Innehll7">
    <w:name w:val="toc 7"/>
    <w:basedOn w:val="Normal"/>
    <w:next w:val="Normal"/>
    <w:autoRedefine/>
    <w:rsid w:val="00B534F2"/>
    <w:pPr>
      <w:ind w:left="1200"/>
    </w:pPr>
    <w:rPr>
      <w:sz w:val="20"/>
      <w:szCs w:val="20"/>
    </w:rPr>
  </w:style>
  <w:style w:type="paragraph" w:styleId="Innehll8">
    <w:name w:val="toc 8"/>
    <w:basedOn w:val="Normal"/>
    <w:next w:val="Normal"/>
    <w:autoRedefine/>
    <w:rsid w:val="00B534F2"/>
    <w:pPr>
      <w:ind w:left="1440"/>
    </w:pPr>
    <w:rPr>
      <w:sz w:val="20"/>
      <w:szCs w:val="20"/>
    </w:rPr>
  </w:style>
  <w:style w:type="paragraph" w:styleId="Innehll9">
    <w:name w:val="toc 9"/>
    <w:basedOn w:val="Normal"/>
    <w:next w:val="Normal"/>
    <w:autoRedefine/>
    <w:rsid w:val="00B534F2"/>
    <w:pPr>
      <w:ind w:left="1680"/>
    </w:pPr>
    <w:rPr>
      <w:sz w:val="20"/>
      <w:szCs w:val="20"/>
    </w:rPr>
  </w:style>
  <w:style w:type="table" w:styleId="Tabellrutnt">
    <w:name w:val="Table Grid"/>
    <w:basedOn w:val="Normaltabell"/>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rdtext"/>
    <w:autoRedefine/>
    <w:qFormat/>
    <w:rsid w:val="000A12CB"/>
    <w:pPr>
      <w:numPr>
        <w:numId w:val="16"/>
      </w:numPr>
      <w:spacing w:before="240" w:after="240"/>
    </w:pPr>
    <w:rPr>
      <w:b/>
      <w:caps/>
      <w:sz w:val="24"/>
    </w:rPr>
  </w:style>
  <w:style w:type="paragraph" w:customStyle="1" w:styleId="AnnexHeading2">
    <w:name w:val="Annex Heading 2"/>
    <w:basedOn w:val="Normal"/>
    <w:next w:val="Brdtext"/>
    <w:autoRedefine/>
    <w:qFormat/>
    <w:rsid w:val="00475439"/>
    <w:pPr>
      <w:numPr>
        <w:ilvl w:val="1"/>
        <w:numId w:val="17"/>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rdtext"/>
    <w:rsid w:val="00F710A0"/>
    <w:pPr>
      <w:spacing w:before="120" w:after="120"/>
    </w:pPr>
  </w:style>
  <w:style w:type="paragraph" w:styleId="Lista2">
    <w:name w:val="List 2"/>
    <w:basedOn w:val="Normal"/>
    <w:rsid w:val="007379A8"/>
    <w:pPr>
      <w:ind w:left="566" w:hanging="283"/>
      <w:contextualSpacing/>
    </w:pPr>
  </w:style>
  <w:style w:type="paragraph" w:styleId="Brdtextmedindrag3">
    <w:name w:val="Body Text Indent 3"/>
    <w:basedOn w:val="Normal"/>
    <w:link w:val="Brdtextmedindrag3Char"/>
    <w:rsid w:val="00DD6174"/>
    <w:pPr>
      <w:spacing w:after="120"/>
      <w:ind w:left="1134"/>
    </w:pPr>
  </w:style>
  <w:style w:type="paragraph" w:customStyle="1" w:styleId="AppendixHeading1">
    <w:name w:val="Appendix Heading 1"/>
    <w:basedOn w:val="Normal"/>
    <w:next w:val="Brdtext"/>
    <w:rsid w:val="002F7535"/>
    <w:pPr>
      <w:numPr>
        <w:numId w:val="12"/>
      </w:numPr>
      <w:spacing w:before="120" w:after="120"/>
    </w:pPr>
    <w:rPr>
      <w:rFonts w:eastAsia="Calibri"/>
      <w:b/>
      <w:caps/>
      <w:sz w:val="24"/>
    </w:rPr>
  </w:style>
  <w:style w:type="paragraph" w:customStyle="1" w:styleId="AppendixHeading2">
    <w:name w:val="Appendix Heading 2"/>
    <w:basedOn w:val="Normal"/>
    <w:next w:val="Brdtext"/>
    <w:qFormat/>
    <w:rsid w:val="002F7535"/>
    <w:pPr>
      <w:numPr>
        <w:ilvl w:val="1"/>
        <w:numId w:val="12"/>
      </w:numPr>
      <w:spacing w:before="120" w:after="120"/>
    </w:pPr>
    <w:rPr>
      <w:rFonts w:eastAsia="Calibri"/>
      <w:b/>
    </w:rPr>
  </w:style>
  <w:style w:type="paragraph" w:styleId="Brdtextmedfrstaindrag">
    <w:name w:val="Body Text First Indent"/>
    <w:basedOn w:val="Brdtext"/>
    <w:link w:val="BrdtextmedfrstaindragChar"/>
    <w:rsid w:val="00DD6174"/>
    <w:pPr>
      <w:ind w:firstLine="210"/>
      <w:jc w:val="left"/>
    </w:pPr>
  </w:style>
  <w:style w:type="character" w:customStyle="1" w:styleId="BrdtextmedfrstaindragChar">
    <w:name w:val="Brödtext med första indrag Char"/>
    <w:link w:val="Brdtextmedfrstaindrag"/>
    <w:rsid w:val="00DD6174"/>
    <w:rPr>
      <w:rFonts w:ascii="Arial" w:hAnsi="Arial"/>
      <w:sz w:val="22"/>
      <w:szCs w:val="24"/>
      <w:lang w:eastAsia="en-US"/>
    </w:rPr>
  </w:style>
  <w:style w:type="paragraph" w:styleId="Brdtextmedfrstaindrag2">
    <w:name w:val="Body Text First Indent 2"/>
    <w:basedOn w:val="Brdtextmedindrag"/>
    <w:link w:val="Brdtextmedfrstaindrag2Char"/>
    <w:rsid w:val="00DD6174"/>
    <w:pPr>
      <w:ind w:left="283" w:firstLine="210"/>
    </w:pPr>
  </w:style>
  <w:style w:type="character" w:customStyle="1" w:styleId="Brdtextmedfrstaindrag2Char">
    <w:name w:val="Brödtext med första indrag 2 Char"/>
    <w:link w:val="Brdtextmedfrstaindrag2"/>
    <w:rsid w:val="00DD6174"/>
    <w:rPr>
      <w:rFonts w:ascii="Arial" w:hAnsi="Arial"/>
      <w:sz w:val="22"/>
      <w:szCs w:val="24"/>
      <w:lang w:eastAsia="en-US"/>
    </w:rPr>
  </w:style>
  <w:style w:type="character" w:customStyle="1" w:styleId="Brdtextmedindrag3Char">
    <w:name w:val="Brödtext med indrag 3 Char"/>
    <w:link w:val="Brdtextmedindrag3"/>
    <w:rsid w:val="00DD6174"/>
    <w:rPr>
      <w:rFonts w:ascii="Arial" w:hAnsi="Arial"/>
      <w:sz w:val="22"/>
      <w:szCs w:val="22"/>
      <w:lang w:eastAsia="en-US"/>
    </w:rPr>
  </w:style>
  <w:style w:type="paragraph" w:styleId="Brdtext2">
    <w:name w:val="Body Text 2"/>
    <w:basedOn w:val="Normal"/>
    <w:link w:val="Brdtext2Char"/>
    <w:rsid w:val="00032948"/>
    <w:pPr>
      <w:spacing w:after="120" w:line="480" w:lineRule="auto"/>
    </w:pPr>
  </w:style>
  <w:style w:type="character" w:customStyle="1" w:styleId="Brdtext2Char">
    <w:name w:val="Brödtext 2 Char"/>
    <w:link w:val="Brd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2"/>
      </w:numPr>
      <w:spacing w:before="120" w:after="120"/>
    </w:pPr>
    <w:rPr>
      <w:rFonts w:eastAsia="Calibri"/>
    </w:rPr>
  </w:style>
  <w:style w:type="character" w:customStyle="1" w:styleId="Rubrik1Char">
    <w:name w:val="Rubrik 1 Char"/>
    <w:link w:val="Rubrik1"/>
    <w:rsid w:val="007367B0"/>
    <w:rPr>
      <w:rFonts w:eastAsia="Calibri" w:cs="Calibri"/>
      <w:b/>
      <w:caps/>
      <w:kern w:val="28"/>
      <w:sz w:val="24"/>
      <w:lang w:eastAsia="de-DE"/>
    </w:rPr>
  </w:style>
  <w:style w:type="paragraph" w:styleId="Brdtext3">
    <w:name w:val="Body Text 3"/>
    <w:basedOn w:val="Normal"/>
    <w:link w:val="Brdtext3Char"/>
    <w:rsid w:val="001039DF"/>
    <w:pPr>
      <w:spacing w:after="120"/>
    </w:pPr>
    <w:rPr>
      <w:sz w:val="16"/>
      <w:szCs w:val="16"/>
    </w:rPr>
  </w:style>
  <w:style w:type="character" w:customStyle="1" w:styleId="Brdtext3Char">
    <w:name w:val="Brödtext 3 Char"/>
    <w:basedOn w:val="Standardstycketeckensnitt"/>
    <w:link w:val="Brdtext3"/>
    <w:rsid w:val="001039DF"/>
    <w:rPr>
      <w:sz w:val="16"/>
      <w:szCs w:val="16"/>
    </w:rPr>
  </w:style>
  <w:style w:type="paragraph" w:customStyle="1" w:styleId="List1indent1">
    <w:name w:val="List 1 indent 1"/>
    <w:basedOn w:val="Normal"/>
    <w:qFormat/>
    <w:rsid w:val="001039DF"/>
    <w:pPr>
      <w:tabs>
        <w:tab w:val="num" w:pos="2421"/>
      </w:tabs>
      <w:spacing w:after="120"/>
      <w:ind w:left="2421" w:hanging="567"/>
      <w:jc w:val="both"/>
    </w:pPr>
    <w:rPr>
      <w:rFonts w:eastAsia="Calibri"/>
    </w:rPr>
  </w:style>
  <w:style w:type="paragraph" w:styleId="Innehllsfrteckningsrubrik">
    <w:name w:val="TOC Heading"/>
    <w:basedOn w:val="Rubrik1"/>
    <w:next w:val="Normal"/>
    <w:uiPriority w:val="39"/>
    <w:unhideWhenUsed/>
    <w:qFormat/>
    <w:rsid w:val="005E4B54"/>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en-US" w:eastAsia="ja-JP"/>
    </w:rPr>
  </w:style>
  <w:style w:type="paragraph" w:customStyle="1" w:styleId="documentname">
    <w:name w:val="document name"/>
    <w:basedOn w:val="Normal"/>
    <w:rsid w:val="00BC432C"/>
    <w:rPr>
      <w:rFonts w:ascii="Times New Roman" w:hAnsi="Times New Roman" w:cs="Times New Roman"/>
      <w:i/>
      <w:iCs/>
      <w:color w:val="3366FF"/>
      <w:sz w:val="24"/>
      <w:szCs w:val="24"/>
      <w:lang w:eastAsia="en-US"/>
    </w:rPr>
  </w:style>
  <w:style w:type="paragraph" w:styleId="Beskrivning">
    <w:name w:val="caption"/>
    <w:basedOn w:val="Normal"/>
    <w:next w:val="Normal"/>
    <w:qFormat/>
    <w:rsid w:val="00BC432C"/>
    <w:rPr>
      <w:rFonts w:ascii="Times New Roman" w:hAnsi="Times New Roman" w:cs="Times New Roman"/>
      <w:b/>
      <w:bCs/>
      <w:sz w:val="20"/>
      <w:szCs w:val="20"/>
      <w:lang w:eastAsia="en-US"/>
    </w:rPr>
  </w:style>
  <w:style w:type="paragraph" w:customStyle="1" w:styleId="FigureTable">
    <w:name w:val="Figure/Table"/>
    <w:basedOn w:val="Normal"/>
    <w:rsid w:val="00BC432C"/>
    <w:pPr>
      <w:spacing w:after="360"/>
      <w:jc w:val="center"/>
    </w:pPr>
    <w:rPr>
      <w:rFonts w:ascii="Font130" w:hAnsi="Font130" w:cs="Times New Roman"/>
      <w:sz w:val="24"/>
      <w:szCs w:val="20"/>
      <w:lang w:val="en-US" w:eastAsia="en-US"/>
    </w:rPr>
  </w:style>
  <w:style w:type="character" w:customStyle="1" w:styleId="MTEquationSection">
    <w:name w:val="MTEquationSection"/>
    <w:basedOn w:val="Standardstycketeckensnitt"/>
    <w:rsid w:val="00660537"/>
    <w:rPr>
      <w:vanish/>
      <w:color w:val="FF0000"/>
    </w:rPr>
  </w:style>
  <w:style w:type="character" w:styleId="Platshllartext">
    <w:name w:val="Placeholder Text"/>
    <w:basedOn w:val="Standardstycketeckensnitt"/>
    <w:uiPriority w:val="99"/>
    <w:semiHidden/>
    <w:rsid w:val="003D7EE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iala-aism.org" TargetMode="External"/><Relationship Id="rId13" Type="http://schemas.openxmlformats.org/officeDocument/2006/relationships/comments" Target="comments.xml"/><Relationship Id="rId18" Type="http://schemas.openxmlformats.org/officeDocument/2006/relationships/image" Target="media/image4.wmf"/><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oleObject" Target="embeddings/oleObject3.bin"/><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oleObject" Target="embeddings/oleObject1.bin"/><Relationship Id="rId25"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la-aism.org" TargetMode="External"/><Relationship Id="rId24" Type="http://schemas.openxmlformats.org/officeDocument/2006/relationships/oleObject" Target="embeddings/oleObject4.bin"/><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image" Target="media/image7.wmf"/><Relationship Id="rId28" Type="http://schemas.openxmlformats.org/officeDocument/2006/relationships/header" Target="header2.xml"/><Relationship Id="rId10" Type="http://schemas.openxmlformats.org/officeDocument/2006/relationships/hyperlink" Target="mailto:contact@iala-aism.org" TargetMode="External"/><Relationship Id="rId19" Type="http://schemas.openxmlformats.org/officeDocument/2006/relationships/oleObject" Target="embeddings/oleObject2.bin"/><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microsoft.com/office/2011/relationships/commentsExtended" Target="commentsExtended.xml"/><Relationship Id="rId22" Type="http://schemas.openxmlformats.org/officeDocument/2006/relationships/image" Target="media/image6.jpeg"/><Relationship Id="rId27" Type="http://schemas.openxmlformats.org/officeDocument/2006/relationships/footer" Target="footer1.xml"/><Relationship Id="rId30"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AAC036-3E02-4D6F-A3E9-568D78E03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2677</Words>
  <Characters>14189</Characters>
  <Application>Microsoft Office Word</Application>
  <DocSecurity>0</DocSecurity>
  <Lines>118</Lines>
  <Paragraphs>33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Guidelline Template</vt:lpstr>
      <vt:lpstr>Guidelline Template</vt:lpstr>
    </vt:vector>
  </TitlesOfParts>
  <Company>Trinity House</Company>
  <LinksUpToDate>false</LinksUpToDate>
  <CharactersWithSpaces>16833</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Manuel LOPEZ MARTINEZ</dc:creator>
  <cp:lastModifiedBy>Bäckstedt, Jesper</cp:lastModifiedBy>
  <cp:revision>3</cp:revision>
  <cp:lastPrinted>2008-12-16T07:01:00Z</cp:lastPrinted>
  <dcterms:created xsi:type="dcterms:W3CDTF">2016-03-16T16:30:00Z</dcterms:created>
  <dcterms:modified xsi:type="dcterms:W3CDTF">2016-03-16T16:30:00Z</dcterms:modified>
</cp:coreProperties>
</file>